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64F37" w14:textId="77777777" w:rsidR="00473661" w:rsidRPr="00FA3204" w:rsidRDefault="00473661">
      <w:pPr>
        <w:spacing w:before="240"/>
        <w:jc w:val="center"/>
        <w:rPr>
          <w:rFonts w:ascii="Arial" w:hAnsi="Arial" w:cs="Arial"/>
          <w:b/>
          <w:bCs/>
          <w:sz w:val="44"/>
        </w:rPr>
      </w:pPr>
      <w:r w:rsidRPr="00FA3204">
        <w:rPr>
          <w:rFonts w:ascii="Arial" w:hAnsi="Arial" w:cs="Arial"/>
          <w:b/>
          <w:bCs/>
          <w:sz w:val="44"/>
        </w:rPr>
        <w:t>ČESTNÉ PROHLÁŠENÍ DODAVATELE</w:t>
      </w:r>
    </w:p>
    <w:p w14:paraId="6229C62C" w14:textId="0BF83ED4" w:rsidR="000B3339" w:rsidRPr="00080681" w:rsidRDefault="00CA6DBC">
      <w:pPr>
        <w:spacing w:before="240"/>
        <w:jc w:val="center"/>
        <w:rPr>
          <w:rFonts w:ascii="Arial" w:hAnsi="Arial" w:cs="Arial"/>
          <w:b/>
          <w:bCs/>
        </w:rPr>
      </w:pPr>
      <w:r w:rsidRPr="00080681">
        <w:rPr>
          <w:rFonts w:ascii="Arial" w:hAnsi="Arial" w:cs="Arial"/>
          <w:b/>
          <w:bCs/>
        </w:rPr>
        <w:t>o prokázání kvalifikace</w:t>
      </w:r>
      <w:r w:rsidR="005D1573" w:rsidRPr="00080681">
        <w:rPr>
          <w:rFonts w:ascii="Arial" w:hAnsi="Arial" w:cs="Arial"/>
          <w:b/>
          <w:bCs/>
        </w:rPr>
        <w:t xml:space="preserve"> dodavatele</w:t>
      </w:r>
      <w:r w:rsidR="00FD6A98">
        <w:rPr>
          <w:rFonts w:ascii="Arial" w:hAnsi="Arial" w:cs="Arial"/>
          <w:b/>
          <w:bCs/>
        </w:rPr>
        <w:t xml:space="preserve"> a splnění podmínek účasti</w:t>
      </w:r>
      <w:r w:rsidRPr="00080681">
        <w:rPr>
          <w:rFonts w:ascii="Arial" w:hAnsi="Arial" w:cs="Arial"/>
          <w:b/>
          <w:bCs/>
        </w:rPr>
        <w:t xml:space="preserve"> </w:t>
      </w:r>
      <w:r w:rsidR="000B3339" w:rsidRPr="00080681">
        <w:rPr>
          <w:rFonts w:ascii="Arial" w:hAnsi="Arial" w:cs="Arial"/>
          <w:b/>
          <w:bCs/>
        </w:rPr>
        <w:t>pro zjednodušené podlimitní řízení</w:t>
      </w:r>
      <w:r w:rsidR="000B3339" w:rsidRPr="00080681">
        <w:rPr>
          <w:rFonts w:ascii="Arial" w:hAnsi="Arial" w:cs="Arial"/>
        </w:rPr>
        <w:t xml:space="preserve"> </w:t>
      </w:r>
      <w:r w:rsidR="000B3339" w:rsidRPr="00080681">
        <w:rPr>
          <w:rFonts w:ascii="Arial" w:hAnsi="Arial" w:cs="Arial"/>
          <w:b/>
          <w:bCs/>
        </w:rPr>
        <w:t>podle zákona č.</w:t>
      </w:r>
      <w:r w:rsidR="00D65A59" w:rsidRPr="00080681">
        <w:rPr>
          <w:rFonts w:ascii="Arial" w:hAnsi="Arial" w:cs="Arial"/>
          <w:b/>
          <w:bCs/>
        </w:rPr>
        <w:t xml:space="preserve"> </w:t>
      </w:r>
      <w:r w:rsidR="000B3339" w:rsidRPr="00080681">
        <w:rPr>
          <w:rFonts w:ascii="Arial" w:hAnsi="Arial" w:cs="Arial"/>
          <w:b/>
          <w:bCs/>
        </w:rPr>
        <w:t>13</w:t>
      </w:r>
      <w:r w:rsidR="002006FE" w:rsidRPr="00080681">
        <w:rPr>
          <w:rFonts w:ascii="Arial" w:hAnsi="Arial" w:cs="Arial"/>
          <w:b/>
          <w:bCs/>
        </w:rPr>
        <w:t>4/201</w:t>
      </w:r>
      <w:r w:rsidR="000B3339" w:rsidRPr="00080681">
        <w:rPr>
          <w:rFonts w:ascii="Arial" w:hAnsi="Arial" w:cs="Arial"/>
          <w:b/>
          <w:bCs/>
        </w:rPr>
        <w:t xml:space="preserve">6 Sb., o </w:t>
      </w:r>
      <w:r w:rsidR="002006FE" w:rsidRPr="00080681">
        <w:rPr>
          <w:rFonts w:ascii="Arial" w:hAnsi="Arial" w:cs="Arial"/>
          <w:b/>
          <w:bCs/>
        </w:rPr>
        <w:t xml:space="preserve">zadávání </w:t>
      </w:r>
      <w:r w:rsidR="000B3339" w:rsidRPr="00080681">
        <w:rPr>
          <w:rFonts w:ascii="Arial" w:hAnsi="Arial" w:cs="Arial"/>
          <w:b/>
          <w:bCs/>
        </w:rPr>
        <w:t>veřejných za</w:t>
      </w:r>
      <w:r w:rsidR="0044335A" w:rsidRPr="00080681">
        <w:rPr>
          <w:rFonts w:ascii="Arial" w:hAnsi="Arial" w:cs="Arial"/>
          <w:b/>
          <w:bCs/>
        </w:rPr>
        <w:t>káz</w:t>
      </w:r>
      <w:r w:rsidR="002006FE" w:rsidRPr="00080681">
        <w:rPr>
          <w:rFonts w:ascii="Arial" w:hAnsi="Arial" w:cs="Arial"/>
          <w:b/>
          <w:bCs/>
        </w:rPr>
        <w:t>e</w:t>
      </w:r>
      <w:r w:rsidR="0044335A" w:rsidRPr="00080681">
        <w:rPr>
          <w:rFonts w:ascii="Arial" w:hAnsi="Arial" w:cs="Arial"/>
          <w:b/>
          <w:bCs/>
        </w:rPr>
        <w:t>k, ve </w:t>
      </w:r>
      <w:r w:rsidR="00D65A59" w:rsidRPr="00080681">
        <w:rPr>
          <w:rFonts w:ascii="Arial" w:hAnsi="Arial" w:cs="Arial"/>
          <w:b/>
          <w:bCs/>
        </w:rPr>
        <w:t xml:space="preserve">znění pozdějších předpisů, </w:t>
      </w:r>
      <w:r w:rsidR="000B3339" w:rsidRPr="00080681">
        <w:rPr>
          <w:rFonts w:ascii="Arial" w:hAnsi="Arial" w:cs="Arial"/>
          <w:b/>
          <w:bCs/>
        </w:rPr>
        <w:t>pro</w:t>
      </w:r>
      <w:r w:rsidR="00D65A59" w:rsidRPr="00080681">
        <w:rPr>
          <w:rFonts w:ascii="Arial" w:hAnsi="Arial" w:cs="Arial"/>
          <w:b/>
          <w:bCs/>
        </w:rPr>
        <w:t> </w:t>
      </w:r>
      <w:r w:rsidR="000B3339" w:rsidRPr="00080681">
        <w:rPr>
          <w:rFonts w:ascii="Arial" w:hAnsi="Arial" w:cs="Arial"/>
          <w:b/>
          <w:bCs/>
        </w:rPr>
        <w:t xml:space="preserve">veřejnou zakázku </w:t>
      </w:r>
    </w:p>
    <w:p w14:paraId="77A473FA" w14:textId="77777777" w:rsidR="000B3339" w:rsidRPr="00C80BDF" w:rsidRDefault="000B3339" w:rsidP="001B709B">
      <w:pPr>
        <w:pStyle w:val="dkanormln"/>
        <w:rPr>
          <w:rFonts w:ascii="Arial" w:hAnsi="Arial" w:cs="Arial"/>
          <w:b/>
          <w:bCs/>
          <w:snapToGrid w:val="0"/>
          <w:kern w:val="0"/>
          <w:sz w:val="28"/>
          <w:highlight w:val="red"/>
        </w:rPr>
      </w:pPr>
    </w:p>
    <w:p w14:paraId="7B023088" w14:textId="0BAC2968" w:rsidR="00643DDF" w:rsidRPr="00C80BDF" w:rsidRDefault="00FD6A98" w:rsidP="00C80BDF">
      <w:pPr>
        <w:tabs>
          <w:tab w:val="left" w:pos="284"/>
        </w:tabs>
        <w:jc w:val="center"/>
        <w:rPr>
          <w:rFonts w:ascii="Arial" w:hAnsi="Arial" w:cs="Arial"/>
          <w:b/>
          <w:sz w:val="52"/>
          <w:szCs w:val="32"/>
        </w:rPr>
      </w:pPr>
      <w:r>
        <w:rPr>
          <w:rFonts w:ascii="Arial" w:hAnsi="Arial" w:cs="Arial"/>
          <w:b/>
          <w:sz w:val="36"/>
        </w:rPr>
        <w:t>Stavební úpravy Městské knihovny Třebíč, ul. </w:t>
      </w:r>
      <w:proofErr w:type="spellStart"/>
      <w:r>
        <w:rPr>
          <w:rFonts w:ascii="Arial" w:hAnsi="Arial" w:cs="Arial"/>
          <w:b/>
          <w:sz w:val="36"/>
        </w:rPr>
        <w:t>Hasskova</w:t>
      </w:r>
      <w:proofErr w:type="spellEnd"/>
    </w:p>
    <w:p w14:paraId="6D5C1935" w14:textId="77777777" w:rsidR="00473661" w:rsidRPr="00FA3204" w:rsidRDefault="00473661" w:rsidP="00522985">
      <w:pPr>
        <w:rPr>
          <w:rFonts w:ascii="Arial" w:hAnsi="Arial" w:cs="Arial"/>
        </w:rPr>
      </w:pPr>
    </w:p>
    <w:tbl>
      <w:tblPr>
        <w:tblW w:w="0" w:type="auto"/>
        <w:tblInd w:w="70" w:type="dxa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3260"/>
        <w:gridCol w:w="2835"/>
      </w:tblGrid>
      <w:tr w:rsidR="001B709B" w:rsidRPr="00FA3204" w14:paraId="341BA4B7" w14:textId="77777777" w:rsidTr="00854093">
        <w:trPr>
          <w:trHeight w:val="340"/>
        </w:trPr>
        <w:tc>
          <w:tcPr>
            <w:tcW w:w="2977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14:paraId="014006FC" w14:textId="25B7A400" w:rsidR="001B709B" w:rsidRPr="00FA3204" w:rsidRDefault="001B709B" w:rsidP="00D237F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FA3204">
              <w:rPr>
                <w:rFonts w:ascii="Arial" w:hAnsi="Arial" w:cs="Arial"/>
                <w:b/>
                <w:sz w:val="22"/>
                <w:szCs w:val="22"/>
              </w:rPr>
              <w:t xml:space="preserve">Název </w:t>
            </w:r>
            <w:r w:rsidR="00D237F5">
              <w:rPr>
                <w:rFonts w:ascii="Arial" w:hAnsi="Arial" w:cs="Arial"/>
                <w:b/>
                <w:sz w:val="22"/>
                <w:szCs w:val="22"/>
              </w:rPr>
              <w:t>účastníka</w:t>
            </w:r>
          </w:p>
        </w:tc>
        <w:tc>
          <w:tcPr>
            <w:tcW w:w="6095" w:type="dxa"/>
            <w:gridSpan w:val="2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1058A76C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</w:tr>
      <w:tr w:rsidR="001B709B" w:rsidRPr="00FA3204" w14:paraId="4A2BDC9F" w14:textId="77777777" w:rsidTr="00854093">
        <w:trPr>
          <w:trHeight w:val="340"/>
        </w:trPr>
        <w:tc>
          <w:tcPr>
            <w:tcW w:w="2977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14:paraId="238AD497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  <w:r w:rsidRPr="00FA3204">
              <w:rPr>
                <w:rFonts w:ascii="Arial" w:hAnsi="Arial" w:cs="Arial"/>
                <w:sz w:val="22"/>
                <w:szCs w:val="22"/>
              </w:rPr>
              <w:t>Sídlo</w:t>
            </w:r>
          </w:p>
        </w:tc>
        <w:tc>
          <w:tcPr>
            <w:tcW w:w="6095" w:type="dxa"/>
            <w:gridSpan w:val="2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200A675B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1B709B" w:rsidRPr="00FA3204" w14:paraId="3B88597E" w14:textId="77777777" w:rsidTr="00854093">
        <w:trPr>
          <w:trHeight w:val="340"/>
        </w:trPr>
        <w:tc>
          <w:tcPr>
            <w:tcW w:w="2977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14:paraId="0FBB97B1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  <w:r w:rsidRPr="00FA3204">
              <w:rPr>
                <w:rFonts w:ascii="Arial" w:hAnsi="Arial" w:cs="Arial"/>
                <w:sz w:val="22"/>
                <w:szCs w:val="22"/>
              </w:rPr>
              <w:t>IČ/DIČ</w:t>
            </w:r>
          </w:p>
        </w:tc>
        <w:tc>
          <w:tcPr>
            <w:tcW w:w="3260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2AB72DE1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5067DCA4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78DE0F69" w14:textId="77777777" w:rsidR="001B709B" w:rsidRPr="00FA3204" w:rsidRDefault="001B709B" w:rsidP="001B709B">
      <w:pPr>
        <w:widowControl w:val="0"/>
        <w:tabs>
          <w:tab w:val="num" w:pos="2880"/>
        </w:tabs>
        <w:suppressAutoHyphens/>
        <w:ind w:left="426"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7A022AC6" w14:textId="77777777" w:rsidR="001B709B" w:rsidRPr="00FA3204" w:rsidRDefault="001B709B" w:rsidP="001B709B">
      <w:pPr>
        <w:widowControl w:val="0"/>
        <w:tabs>
          <w:tab w:val="num" w:pos="2880"/>
        </w:tabs>
        <w:suppressAutoHyphens/>
        <w:ind w:left="426"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402FE30B" w14:textId="77777777" w:rsidR="001B709B" w:rsidRPr="00FA3204" w:rsidRDefault="001B709B" w:rsidP="001B709B">
      <w:pPr>
        <w:widowControl w:val="0"/>
        <w:numPr>
          <w:ilvl w:val="3"/>
          <w:numId w:val="10"/>
        </w:numPr>
        <w:tabs>
          <w:tab w:val="num" w:pos="426"/>
        </w:tabs>
        <w:suppressAutoHyphens/>
        <w:ind w:left="426" w:right="-2" w:hanging="426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Čestně prohlašuji, že </w:t>
      </w:r>
      <w:r w:rsidR="002006FE"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nejsem nezpůsobilým dodavatelem</w:t>
      </w: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ve smyslu § </w:t>
      </w:r>
      <w:r w:rsidR="002006FE"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74</w:t>
      </w: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zákona</w:t>
      </w:r>
      <w:r w:rsidR="00F545CC" w:rsidRPr="00FA3204">
        <w:rPr>
          <w:rFonts w:ascii="Arial" w:hAnsi="Arial" w:cs="Arial"/>
          <w:b/>
          <w:sz w:val="22"/>
          <w:szCs w:val="22"/>
          <w:lang w:eastAsia="ar-SA"/>
        </w:rPr>
        <w:t xml:space="preserve"> č. 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13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>4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/20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>1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6 Sb., o 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 xml:space="preserve">zadávání 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veřejných zakáz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>e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k, ve znění pozdějších předpisů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 xml:space="preserve"> („zákon“), tedy dodavatelem, který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: </w:t>
      </w:r>
    </w:p>
    <w:p w14:paraId="0825F33E" w14:textId="77777777" w:rsidR="002006FE" w:rsidRPr="00FA3204" w:rsidRDefault="002006FE" w:rsidP="002006F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32F1479F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byl v zemi svého sídla v posledních 5 letech před zahájením zadávacího</w:t>
      </w:r>
      <w:r w:rsidR="00F545CC" w:rsidRPr="00FA3204">
        <w:rPr>
          <w:rFonts w:ascii="Arial" w:hAnsi="Arial" w:cs="Arial"/>
        </w:rPr>
        <w:t xml:space="preserve"> řízení pravomocně odsouzen pro:</w:t>
      </w:r>
    </w:p>
    <w:p w14:paraId="1EF8E748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trestný čin spáchaný ve prospěch organizované zločinecké skupiny nebo trestný čin účasti na organizované zločinecké skupině,</w:t>
      </w:r>
    </w:p>
    <w:p w14:paraId="4DCD8268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trestný čin obchodování s lidmi,</w:t>
      </w:r>
    </w:p>
    <w:p w14:paraId="6010B409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tyto trestné činy proti majetku</w:t>
      </w:r>
    </w:p>
    <w:p w14:paraId="7BD79874" w14:textId="77777777" w:rsidR="00932910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podvod,</w:t>
      </w:r>
    </w:p>
    <w:p w14:paraId="19009C85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pojistný podvod,</w:t>
      </w:r>
    </w:p>
    <w:p w14:paraId="47814FE4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úvěrový podvod,</w:t>
      </w:r>
    </w:p>
    <w:p w14:paraId="46E2B2CC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dotační podvod,</w:t>
      </w:r>
    </w:p>
    <w:p w14:paraId="01F21534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legalizace výnosů z trestné činnosti,</w:t>
      </w:r>
    </w:p>
    <w:p w14:paraId="3F241E3E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legalizace výnosů z trestné činnosti z nedbalosti,</w:t>
      </w:r>
    </w:p>
    <w:p w14:paraId="67A90CC3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tyto trestné činy hospodářské</w:t>
      </w:r>
    </w:p>
    <w:p w14:paraId="5B5B7652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zneužití informace v obchodním styku,</w:t>
      </w:r>
    </w:p>
    <w:p w14:paraId="5ED70DB1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2006FE">
        <w:rPr>
          <w:rFonts w:ascii="Arial" w:hAnsi="Arial" w:cs="Arial"/>
        </w:rPr>
        <w:t>jednání výhody při zadání veřejné zakázky, při veřejné soutěži a veřejné dražbě,</w:t>
      </w:r>
    </w:p>
    <w:p w14:paraId="7B351A56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pletichy při zadání veřejné zakázky a při veřejné soutěži,</w:t>
      </w:r>
    </w:p>
    <w:p w14:paraId="3F4049AE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pletichy při veřejné dražbě,</w:t>
      </w:r>
    </w:p>
    <w:p w14:paraId="20577C8B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poškození finančních zájmů Evropské unie,</w:t>
      </w:r>
    </w:p>
    <w:p w14:paraId="57519C4A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trestné činy proti České republice, cizímu státu a mezinárodní organizaci,</w:t>
      </w:r>
    </w:p>
    <w:p w14:paraId="70E59AC5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tyto trestné činy proti pořádku ve věcech veřejných</w:t>
      </w:r>
    </w:p>
    <w:p w14:paraId="336F7A3E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trestné činy proti výkonu pravomoci orgánu veřejné moci a</w:t>
      </w:r>
      <w:r>
        <w:rPr>
          <w:rFonts w:ascii="Arial" w:hAnsi="Arial" w:cs="Arial"/>
        </w:rPr>
        <w:t> </w:t>
      </w:r>
      <w:r w:rsidRPr="002006FE">
        <w:rPr>
          <w:rFonts w:ascii="Arial" w:hAnsi="Arial" w:cs="Arial"/>
        </w:rPr>
        <w:t>úřední osoby,</w:t>
      </w:r>
    </w:p>
    <w:p w14:paraId="56B16DF8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trestné činy úředních osob,</w:t>
      </w:r>
    </w:p>
    <w:p w14:paraId="6FD4ADF0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úplatkářství,</w:t>
      </w:r>
    </w:p>
    <w:p w14:paraId="4D21D123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jiná rušení činnosti orgánu veřejné moci.</w:t>
      </w:r>
    </w:p>
    <w:p w14:paraId="25611CC9" w14:textId="77777777" w:rsidR="00932910" w:rsidRDefault="00932910" w:rsidP="00932910">
      <w:pPr>
        <w:pStyle w:val="Odstavecseseznamem"/>
        <w:widowControl w:val="0"/>
        <w:autoSpaceDE w:val="0"/>
        <w:autoSpaceDN w:val="0"/>
        <w:adjustRightInd w:val="0"/>
        <w:spacing w:after="0"/>
        <w:ind w:left="644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nebo obdobný trestný čin podle právního řádu země sídla dodavatele; k zahlazeným odsouzením se nepřihlíží,</w:t>
      </w:r>
    </w:p>
    <w:p w14:paraId="39467D2A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má v České republice nebo v zemi svého sídla v evidenci daní zachycen splatný daňový nedoplatek</w:t>
      </w:r>
      <w:r w:rsidR="00E47391" w:rsidRPr="00FA3204">
        <w:rPr>
          <w:rFonts w:ascii="Arial" w:hAnsi="Arial" w:cs="Arial"/>
        </w:rPr>
        <w:t xml:space="preserve"> (i ve vztahu ke spotřební dani)</w:t>
      </w:r>
      <w:r w:rsidRPr="00FA3204">
        <w:rPr>
          <w:rFonts w:ascii="Arial" w:hAnsi="Arial" w:cs="Arial"/>
        </w:rPr>
        <w:t>,</w:t>
      </w:r>
    </w:p>
    <w:p w14:paraId="603C92D1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 xml:space="preserve">má v České republice nebo v zemi svého sídla splatný nedoplatek na pojistném nebo </w:t>
      </w:r>
      <w:r w:rsidRPr="00FA3204">
        <w:rPr>
          <w:rFonts w:ascii="Arial" w:hAnsi="Arial" w:cs="Arial"/>
        </w:rPr>
        <w:lastRenderedPageBreak/>
        <w:t>na penále na veřejné zdravotní pojištění,</w:t>
      </w:r>
    </w:p>
    <w:p w14:paraId="0ED93E9C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má v České republice nebo v zemi svého sídla splatný nedoplatek na pojistném nebo na penále na sociální zabezpečení a příspěvku na státní politiku zaměstnanosti,</w:t>
      </w:r>
    </w:p>
    <w:p w14:paraId="3F43A29D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20C246DD" w14:textId="77777777" w:rsidR="002006FE" w:rsidRPr="00FA3204" w:rsidRDefault="002006FE" w:rsidP="002006FE">
      <w:pPr>
        <w:widowControl w:val="0"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5825605B" w14:textId="0149F029" w:rsidR="002006FE" w:rsidRPr="00FA3204" w:rsidRDefault="002006FE" w:rsidP="00F545C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 xml:space="preserve">Je-li dodavatelem právnická osoba, musí podmínku podle </w:t>
      </w:r>
      <w:r w:rsidR="00C41AA2">
        <w:rPr>
          <w:rFonts w:ascii="Arial" w:hAnsi="Arial" w:cs="Arial"/>
          <w:sz w:val="22"/>
          <w:szCs w:val="22"/>
        </w:rPr>
        <w:t xml:space="preserve">odstavce 1 </w:t>
      </w:r>
      <w:r w:rsidRPr="00FA3204">
        <w:rPr>
          <w:rFonts w:ascii="Arial" w:hAnsi="Arial" w:cs="Arial"/>
          <w:sz w:val="22"/>
          <w:szCs w:val="22"/>
        </w:rPr>
        <w:t xml:space="preserve">písm. a) splňovat tato právnická osoba a zároveň každý člen statutárního orgánu. Je-li členem statutárního orgánu dodavatele právnická osoba, musí podmínku </w:t>
      </w:r>
      <w:r w:rsidR="00C41AA2">
        <w:rPr>
          <w:rFonts w:ascii="Arial" w:hAnsi="Arial" w:cs="Arial"/>
          <w:sz w:val="22"/>
          <w:szCs w:val="22"/>
        </w:rPr>
        <w:t>podle odstavce 1</w:t>
      </w:r>
      <w:r w:rsidRPr="00FA3204">
        <w:rPr>
          <w:rFonts w:ascii="Arial" w:hAnsi="Arial" w:cs="Arial"/>
          <w:sz w:val="22"/>
          <w:szCs w:val="22"/>
        </w:rPr>
        <w:t xml:space="preserve"> písm. a) splňovat</w:t>
      </w:r>
    </w:p>
    <w:p w14:paraId="2CEE5542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tato právnická osoba,</w:t>
      </w:r>
    </w:p>
    <w:p w14:paraId="4E49826B" w14:textId="77777777" w:rsidR="000D72E8" w:rsidRPr="00FA3204" w:rsidRDefault="002006FE" w:rsidP="00590635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každý člen statutárního orgánu této právnické osoby a</w:t>
      </w:r>
      <w:r w:rsidR="00590635" w:rsidRPr="00FA3204">
        <w:rPr>
          <w:rFonts w:ascii="Arial" w:hAnsi="Arial" w:cs="Arial"/>
        </w:rPr>
        <w:t xml:space="preserve"> </w:t>
      </w:r>
      <w:r w:rsidRPr="00FA3204">
        <w:rPr>
          <w:rFonts w:ascii="Arial" w:hAnsi="Arial" w:cs="Arial"/>
        </w:rPr>
        <w:t>osoba zastupující tuto právnickou osobu v statutárním orgánu dodavatele.</w:t>
      </w:r>
    </w:p>
    <w:p w14:paraId="751D1A9C" w14:textId="77777777" w:rsidR="00F545CC" w:rsidRPr="00FA3204" w:rsidRDefault="00F545CC" w:rsidP="002006FE">
      <w:pPr>
        <w:widowControl w:val="0"/>
        <w:suppressAutoHyphens/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7892C768" w14:textId="77777777" w:rsidR="00F545CC" w:rsidRPr="00FA3204" w:rsidRDefault="00F545CC" w:rsidP="00F545CC">
      <w:pPr>
        <w:widowControl w:val="0"/>
        <w:suppressAutoHyphens/>
        <w:spacing w:before="60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Účastní-li se zadávacího řízení pobočka závodu:</w:t>
      </w:r>
    </w:p>
    <w:p w14:paraId="31F8E0FC" w14:textId="77777777" w:rsidR="00F545CC" w:rsidRPr="00FA3204" w:rsidRDefault="00F545CC" w:rsidP="00F545CC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a) zahraniční právnické osoby, musí podmínku podle odst. 1 písm. a) splňovat tato právnická osoba a vedoucí pobočky závodu,</w:t>
      </w:r>
    </w:p>
    <w:p w14:paraId="33DBF54B" w14:textId="77777777" w:rsidR="00F545CC" w:rsidRPr="00FA3204" w:rsidRDefault="00F545CC" w:rsidP="00F545CC">
      <w:pPr>
        <w:widowControl w:val="0"/>
        <w:suppressAutoHyphens/>
        <w:spacing w:after="60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b) české právnické osoby, musí podmínku podle odst. 1 písm. a) splňovat osoby uvedené v</w:t>
      </w:r>
      <w:r w:rsidR="00590635" w:rsidRPr="00FA3204">
        <w:rPr>
          <w:rFonts w:ascii="Arial" w:hAnsi="Arial" w:cs="Arial"/>
          <w:sz w:val="22"/>
          <w:szCs w:val="22"/>
        </w:rPr>
        <w:t>e </w:t>
      </w:r>
      <w:r w:rsidR="00E47391" w:rsidRPr="00FA3204">
        <w:rPr>
          <w:rFonts w:ascii="Arial" w:hAnsi="Arial" w:cs="Arial"/>
          <w:sz w:val="22"/>
          <w:szCs w:val="22"/>
        </w:rPr>
        <w:t>výše uvedeném odstavci</w:t>
      </w:r>
      <w:r w:rsidRPr="00FA3204">
        <w:rPr>
          <w:rFonts w:ascii="Arial" w:hAnsi="Arial" w:cs="Arial"/>
          <w:sz w:val="22"/>
          <w:szCs w:val="22"/>
        </w:rPr>
        <w:t xml:space="preserve"> a vedoucí pobočky závodu.</w:t>
      </w:r>
    </w:p>
    <w:p w14:paraId="185E1E9B" w14:textId="77777777" w:rsidR="001B709B" w:rsidRPr="00FA3204" w:rsidRDefault="001B709B" w:rsidP="001B709B">
      <w:pPr>
        <w:spacing w:before="60" w:after="60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6DC8EA69" w14:textId="781F6971" w:rsidR="001B709B" w:rsidRPr="00FA3204" w:rsidRDefault="001B709B" w:rsidP="001B709B">
      <w:pPr>
        <w:spacing w:before="60" w:after="60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Jsem připraven před podpisem smlouvy předložit:</w:t>
      </w:r>
    </w:p>
    <w:p w14:paraId="4FD5B0A2" w14:textId="681D1DEB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a)</w:t>
      </w:r>
      <w:r w:rsidRPr="00FA3204">
        <w:rPr>
          <w:rFonts w:ascii="Arial" w:hAnsi="Arial" w:cs="Arial"/>
          <w:sz w:val="22"/>
          <w:szCs w:val="22"/>
        </w:rPr>
        <w:t xml:space="preserve"> výpis z evidence Rejstříku trestů ve vztahu k § 74 odst. 1 písm. a),</w:t>
      </w:r>
    </w:p>
    <w:p w14:paraId="53E625AB" w14:textId="77777777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b)</w:t>
      </w:r>
      <w:r w:rsidRPr="00FA3204">
        <w:rPr>
          <w:rFonts w:ascii="Arial" w:hAnsi="Arial" w:cs="Arial"/>
          <w:sz w:val="22"/>
          <w:szCs w:val="22"/>
        </w:rPr>
        <w:t xml:space="preserve"> potvrzení příslušného finančního úřadu ve vztahu k § 74 odst. 1 písm. b),</w:t>
      </w:r>
    </w:p>
    <w:p w14:paraId="3F4003C3" w14:textId="77777777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c)</w:t>
      </w:r>
      <w:r w:rsidRPr="00FA3204">
        <w:rPr>
          <w:rFonts w:ascii="Arial" w:hAnsi="Arial" w:cs="Arial"/>
          <w:sz w:val="22"/>
          <w:szCs w:val="22"/>
        </w:rPr>
        <w:t xml:space="preserve"> potvrzení příslušné okresní správy sociálního zabezpečení</w:t>
      </w:r>
      <w:r w:rsidR="008E78FE" w:rsidRPr="00FA3204">
        <w:rPr>
          <w:rFonts w:ascii="Arial" w:hAnsi="Arial" w:cs="Arial"/>
          <w:sz w:val="22"/>
          <w:szCs w:val="22"/>
        </w:rPr>
        <w:t xml:space="preserve"> ve vztahu k § 74 odst. 1 písm. </w:t>
      </w:r>
      <w:r w:rsidRPr="00FA3204">
        <w:rPr>
          <w:rFonts w:ascii="Arial" w:hAnsi="Arial" w:cs="Arial"/>
          <w:sz w:val="22"/>
          <w:szCs w:val="22"/>
        </w:rPr>
        <w:t>d),</w:t>
      </w:r>
    </w:p>
    <w:p w14:paraId="15DD263C" w14:textId="5210081E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d)</w:t>
      </w:r>
      <w:r w:rsidRPr="00FA3204">
        <w:rPr>
          <w:rFonts w:ascii="Arial" w:hAnsi="Arial" w:cs="Arial"/>
          <w:sz w:val="22"/>
          <w:szCs w:val="22"/>
        </w:rPr>
        <w:t xml:space="preserve"> výpis z obchodního rejstříku, nebo předložení </w:t>
      </w:r>
      <w:r w:rsidR="008E78FE" w:rsidRPr="00FA3204">
        <w:rPr>
          <w:rFonts w:ascii="Arial" w:hAnsi="Arial" w:cs="Arial"/>
          <w:sz w:val="22"/>
          <w:szCs w:val="22"/>
        </w:rPr>
        <w:t>písemného čestného prohlášení v </w:t>
      </w:r>
      <w:r w:rsidRPr="00FA3204">
        <w:rPr>
          <w:rFonts w:ascii="Arial" w:hAnsi="Arial" w:cs="Arial"/>
          <w:sz w:val="22"/>
          <w:szCs w:val="22"/>
        </w:rPr>
        <w:t>případě, že není v obchodním rejstříku zapsán, ve vztahu k § 74 odst. 1 písm. e).</w:t>
      </w:r>
    </w:p>
    <w:p w14:paraId="60108FD5" w14:textId="77777777" w:rsidR="00643DDF" w:rsidRPr="00FA3204" w:rsidRDefault="00643DDF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766AB584" w14:textId="4011A29A" w:rsidR="001B709B" w:rsidRPr="00FA3204" w:rsidRDefault="00E47391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FA3204">
        <w:rPr>
          <w:rFonts w:ascii="Arial" w:hAnsi="Arial" w:cs="Arial"/>
          <w:sz w:val="22"/>
          <w:szCs w:val="22"/>
          <w:lang w:eastAsia="ar-SA"/>
        </w:rPr>
        <w:t xml:space="preserve">Tyto doklady budou prokazovat splnění požadovaného kritéria způsobilosti nejpozději v době 3 měsíců přede dnem </w:t>
      </w:r>
      <w:r w:rsidR="001F572B">
        <w:rPr>
          <w:rFonts w:ascii="Arial" w:hAnsi="Arial" w:cs="Arial"/>
          <w:sz w:val="22"/>
          <w:szCs w:val="22"/>
          <w:lang w:eastAsia="ar-SA"/>
        </w:rPr>
        <w:t>zahájení zadávacího řízení.</w:t>
      </w:r>
    </w:p>
    <w:p w14:paraId="76C292AB" w14:textId="77777777" w:rsidR="00E47391" w:rsidRPr="00FA3204" w:rsidRDefault="00E47391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2181A4EE" w14:textId="7F97CCCD" w:rsidR="001B709B" w:rsidRPr="00FA3204" w:rsidRDefault="001B709B" w:rsidP="001B709B">
      <w:pPr>
        <w:widowControl w:val="0"/>
        <w:numPr>
          <w:ilvl w:val="0"/>
          <w:numId w:val="12"/>
        </w:numPr>
        <w:suppressAutoHyphens/>
        <w:ind w:left="284" w:right="-2" w:hanging="284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Dále čestně prohlašuji, že jako </w:t>
      </w:r>
      <w:r w:rsidR="00E243FA" w:rsidRPr="00FA3204">
        <w:rPr>
          <w:rFonts w:ascii="Arial" w:hAnsi="Arial" w:cs="Arial"/>
          <w:b/>
          <w:sz w:val="22"/>
          <w:szCs w:val="22"/>
          <w:lang w:eastAsia="ar-SA"/>
        </w:rPr>
        <w:t>účastník zadávacího řízení na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předmětnou veřejnou zakázku splňuji rovněž profesní </w:t>
      </w:r>
      <w:r w:rsidR="00E243FA" w:rsidRPr="00FA3204">
        <w:rPr>
          <w:rFonts w:ascii="Arial" w:hAnsi="Arial" w:cs="Arial"/>
          <w:b/>
          <w:sz w:val="22"/>
          <w:szCs w:val="22"/>
          <w:lang w:eastAsia="ar-SA"/>
        </w:rPr>
        <w:t>způsobilost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ve smyslu § </w:t>
      </w:r>
      <w:r w:rsidR="00E243FA" w:rsidRPr="00FA3204">
        <w:rPr>
          <w:rFonts w:ascii="Arial" w:hAnsi="Arial" w:cs="Arial"/>
          <w:b/>
          <w:sz w:val="22"/>
          <w:szCs w:val="22"/>
          <w:lang w:eastAsia="ar-SA"/>
        </w:rPr>
        <w:t>77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zákona </w:t>
      </w: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a před podpisem smlouvy předložím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:</w:t>
      </w:r>
    </w:p>
    <w:p w14:paraId="05A10D37" w14:textId="7D98D306" w:rsidR="001B709B" w:rsidRPr="00FA3204" w:rsidRDefault="001B709B" w:rsidP="001B709B">
      <w:pPr>
        <w:widowControl w:val="0"/>
        <w:suppressAutoHyphens/>
        <w:spacing w:before="120"/>
        <w:ind w:left="720"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  <w:u w:val="single"/>
        </w:rPr>
        <w:t>a) výpis z obchodního rejstříku</w:t>
      </w:r>
      <w:r w:rsidRPr="00FA3204">
        <w:rPr>
          <w:rFonts w:ascii="Arial" w:hAnsi="Arial" w:cs="Arial"/>
          <w:sz w:val="22"/>
          <w:szCs w:val="22"/>
        </w:rPr>
        <w:t>, či</w:t>
      </w:r>
      <w:r w:rsidR="00590E12" w:rsidRPr="00FA3204">
        <w:rPr>
          <w:rFonts w:ascii="Arial" w:hAnsi="Arial" w:cs="Arial"/>
          <w:sz w:val="22"/>
          <w:szCs w:val="22"/>
        </w:rPr>
        <w:t xml:space="preserve"> výpis z jiné obdobné evidence</w:t>
      </w:r>
      <w:r w:rsidRPr="00FA3204">
        <w:rPr>
          <w:rFonts w:ascii="Arial" w:hAnsi="Arial" w:cs="Arial"/>
          <w:sz w:val="22"/>
          <w:szCs w:val="22"/>
        </w:rPr>
        <w:t>,</w:t>
      </w:r>
      <w:r w:rsidR="00590E12" w:rsidRPr="00FA3204">
        <w:rPr>
          <w:rFonts w:ascii="Arial" w:hAnsi="Arial" w:cs="Arial"/>
          <w:sz w:val="22"/>
          <w:szCs w:val="22"/>
        </w:rPr>
        <w:t xml:space="preserve"> </w:t>
      </w:r>
    </w:p>
    <w:p w14:paraId="0E84A6CA" w14:textId="6AE48570" w:rsidR="001B709B" w:rsidRPr="00FA3204" w:rsidRDefault="001B709B" w:rsidP="001B709B">
      <w:pPr>
        <w:widowControl w:val="0"/>
        <w:suppressAutoHyphens/>
        <w:spacing w:before="120"/>
        <w:ind w:left="720"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  <w:u w:val="single"/>
        </w:rPr>
        <w:t>b) doklad o oprávnění k podnikání</w:t>
      </w:r>
      <w:r w:rsidRPr="00FA3204">
        <w:rPr>
          <w:rFonts w:ascii="Arial" w:hAnsi="Arial" w:cs="Arial"/>
          <w:sz w:val="22"/>
          <w:szCs w:val="22"/>
        </w:rPr>
        <w:t xml:space="preserve"> podle zvláštních právních předpisů v rozsahu odpovídajícím předmětu zakázky, zejména doklad prokazující příslušné živnostenské oprávnění či licenci,</w:t>
      </w:r>
    </w:p>
    <w:p w14:paraId="692CF430" w14:textId="4551B858" w:rsidR="00A15F47" w:rsidRPr="007645AA" w:rsidRDefault="00EC2C4E" w:rsidP="007645AA">
      <w:pPr>
        <w:widowControl w:val="0"/>
        <w:numPr>
          <w:ilvl w:val="0"/>
          <w:numId w:val="28"/>
        </w:numPr>
        <w:suppressAutoHyphens/>
        <w:spacing w:before="120"/>
        <w:ind w:left="1276"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V</w:t>
      </w:r>
      <w:r w:rsidR="009A7764">
        <w:rPr>
          <w:rFonts w:ascii="Arial" w:hAnsi="Arial" w:cs="Arial"/>
          <w:sz w:val="22"/>
          <w:szCs w:val="22"/>
        </w:rPr>
        <w:t xml:space="preserve">ýpis z </w:t>
      </w:r>
      <w:r w:rsidR="001B709B" w:rsidRPr="00FA3204">
        <w:rPr>
          <w:rFonts w:ascii="Arial" w:hAnsi="Arial" w:cs="Arial"/>
          <w:sz w:val="22"/>
          <w:szCs w:val="22"/>
        </w:rPr>
        <w:t>živnostenského rejstříku nebo živnostenský list v rozsahu odpovídajícím předmětu plnění veřejné za</w:t>
      </w:r>
      <w:r w:rsidR="008C6B90" w:rsidRPr="00FA3204">
        <w:rPr>
          <w:rFonts w:ascii="Arial" w:hAnsi="Arial" w:cs="Arial"/>
          <w:sz w:val="22"/>
          <w:szCs w:val="22"/>
        </w:rPr>
        <w:t>kázky</w:t>
      </w:r>
      <w:r w:rsidR="00643DDF" w:rsidRPr="00FA3204">
        <w:rPr>
          <w:rFonts w:ascii="Arial" w:hAnsi="Arial" w:cs="Arial"/>
          <w:sz w:val="22"/>
          <w:szCs w:val="22"/>
        </w:rPr>
        <w:t>,</w:t>
      </w:r>
      <w:r w:rsidR="008C6B90" w:rsidRPr="00FA3204">
        <w:rPr>
          <w:rFonts w:ascii="Arial" w:hAnsi="Arial" w:cs="Arial"/>
          <w:sz w:val="22"/>
          <w:szCs w:val="22"/>
        </w:rPr>
        <w:t xml:space="preserve"> </w:t>
      </w:r>
      <w:r w:rsidR="001B709B" w:rsidRPr="00FA3204">
        <w:rPr>
          <w:rFonts w:ascii="Arial" w:hAnsi="Arial" w:cs="Arial"/>
          <w:sz w:val="22"/>
          <w:szCs w:val="22"/>
        </w:rPr>
        <w:t>a to na předmět podnikání:</w:t>
      </w:r>
    </w:p>
    <w:p w14:paraId="08A77F19" w14:textId="42F53E9B" w:rsidR="001B709B" w:rsidRPr="00FA3204" w:rsidRDefault="001B709B" w:rsidP="00A651AE">
      <w:pPr>
        <w:widowControl w:val="0"/>
        <w:suppressAutoHyphens/>
        <w:spacing w:before="120"/>
        <w:ind w:left="568" w:right="142" w:firstLine="708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b/>
          <w:sz w:val="22"/>
          <w:szCs w:val="22"/>
        </w:rPr>
        <w:t>Provádění staveb, jejich změn a odstraňování</w:t>
      </w:r>
      <w:r w:rsidR="00643DDF" w:rsidRPr="00FA3204">
        <w:rPr>
          <w:rFonts w:ascii="Arial" w:hAnsi="Arial" w:cs="Arial"/>
          <w:sz w:val="22"/>
          <w:szCs w:val="22"/>
        </w:rPr>
        <w:t>,</w:t>
      </w:r>
    </w:p>
    <w:p w14:paraId="178F5224" w14:textId="2B8EA2C9" w:rsidR="001B709B" w:rsidRPr="00FA3204" w:rsidRDefault="001B709B" w:rsidP="001B709B">
      <w:pPr>
        <w:widowControl w:val="0"/>
        <w:suppressAutoHyphens/>
        <w:spacing w:before="120"/>
        <w:ind w:left="720"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  <w:u w:val="single"/>
        </w:rPr>
        <w:t>d) doklad osvědčující odbornou způsobilost dodavatele</w:t>
      </w:r>
      <w:r w:rsidRPr="00FA3204">
        <w:rPr>
          <w:rFonts w:ascii="Arial" w:hAnsi="Arial" w:cs="Arial"/>
          <w:sz w:val="22"/>
          <w:szCs w:val="22"/>
        </w:rPr>
        <w:t xml:space="preserve"> nebo osoby, jejímž prostřednictvím odbornou způsobilost zabezpečuje, je-li pro plnění veřejné zakázky nezbytná podle zvláštních právních předpisů</w:t>
      </w:r>
      <w:r w:rsidR="00A651AE">
        <w:rPr>
          <w:rFonts w:ascii="Arial" w:hAnsi="Arial" w:cs="Arial"/>
          <w:sz w:val="22"/>
          <w:szCs w:val="22"/>
        </w:rPr>
        <w:t>:</w:t>
      </w:r>
    </w:p>
    <w:p w14:paraId="704EE0E7" w14:textId="77777777" w:rsidR="001B709B" w:rsidRPr="00FA3204" w:rsidRDefault="001B709B" w:rsidP="001B709B">
      <w:pPr>
        <w:widowControl w:val="0"/>
        <w:numPr>
          <w:ilvl w:val="0"/>
          <w:numId w:val="16"/>
        </w:numPr>
        <w:suppressAutoHyphens/>
        <w:spacing w:before="120"/>
        <w:ind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Osvědčení o autorizaci podle zákona č. 360/1992</w:t>
      </w:r>
      <w:r w:rsidR="003A695B" w:rsidRPr="00FA3204">
        <w:rPr>
          <w:rFonts w:ascii="Arial" w:hAnsi="Arial" w:cs="Arial"/>
          <w:sz w:val="22"/>
          <w:szCs w:val="22"/>
        </w:rPr>
        <w:t xml:space="preserve"> Sb.</w:t>
      </w:r>
      <w:r w:rsidRPr="00FA3204">
        <w:rPr>
          <w:rFonts w:ascii="Arial" w:hAnsi="Arial" w:cs="Arial"/>
          <w:sz w:val="22"/>
          <w:szCs w:val="22"/>
        </w:rPr>
        <w:t>, o výkonu povolání autorizovaných architektů a o výkonu povolání autorizovaných inženýrů a techniků činných ve výstavbě, ve znění pozdějších předpisů pro obor „</w:t>
      </w:r>
      <w:r w:rsidR="00F904F1" w:rsidRPr="00F71029">
        <w:rPr>
          <w:rFonts w:ascii="Arial" w:hAnsi="Arial" w:cs="Arial"/>
          <w:b/>
          <w:sz w:val="22"/>
          <w:szCs w:val="22"/>
        </w:rPr>
        <w:t>Pozemní</w:t>
      </w:r>
      <w:r w:rsidR="00F545CC" w:rsidRPr="00F71029">
        <w:rPr>
          <w:rFonts w:ascii="Arial" w:hAnsi="Arial" w:cs="Arial"/>
          <w:b/>
          <w:sz w:val="22"/>
          <w:szCs w:val="22"/>
        </w:rPr>
        <w:t xml:space="preserve"> stavby</w:t>
      </w:r>
      <w:r w:rsidRPr="00F71029">
        <w:rPr>
          <w:rFonts w:ascii="Arial" w:hAnsi="Arial" w:cs="Arial"/>
          <w:sz w:val="22"/>
          <w:szCs w:val="22"/>
        </w:rPr>
        <w:t>“</w:t>
      </w:r>
      <w:r w:rsidR="00F545CC" w:rsidRPr="00FA3204">
        <w:rPr>
          <w:rFonts w:ascii="Arial" w:hAnsi="Arial" w:cs="Arial"/>
          <w:sz w:val="22"/>
          <w:szCs w:val="22"/>
        </w:rPr>
        <w:t xml:space="preserve"> a</w:t>
      </w:r>
      <w:r w:rsidR="00F359FB" w:rsidRPr="00FA3204">
        <w:rPr>
          <w:rFonts w:ascii="Arial" w:hAnsi="Arial" w:cs="Arial"/>
          <w:b/>
          <w:sz w:val="22"/>
          <w:szCs w:val="22"/>
        </w:rPr>
        <w:t xml:space="preserve"> </w:t>
      </w:r>
      <w:r w:rsidRPr="00FA3204">
        <w:rPr>
          <w:rFonts w:ascii="Arial" w:hAnsi="Arial" w:cs="Arial"/>
          <w:sz w:val="22"/>
          <w:szCs w:val="22"/>
        </w:rPr>
        <w:t xml:space="preserve">pro osobu, jejímž prostřednictvím </w:t>
      </w:r>
      <w:r w:rsidR="00E60DF7" w:rsidRPr="00FA3204">
        <w:rPr>
          <w:rFonts w:ascii="Arial" w:hAnsi="Arial" w:cs="Arial"/>
          <w:sz w:val="22"/>
          <w:szCs w:val="22"/>
        </w:rPr>
        <w:t>zabezpečuje vybrané činnosti ve </w:t>
      </w:r>
      <w:r w:rsidRPr="00FA3204">
        <w:rPr>
          <w:rFonts w:ascii="Arial" w:hAnsi="Arial" w:cs="Arial"/>
          <w:sz w:val="22"/>
          <w:szCs w:val="22"/>
        </w:rPr>
        <w:t>výstavbě.</w:t>
      </w:r>
    </w:p>
    <w:p w14:paraId="1D16F61B" w14:textId="66BD26B0" w:rsidR="00FD6A98" w:rsidRDefault="00FD6A98">
      <w:pPr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br w:type="page"/>
      </w:r>
    </w:p>
    <w:p w14:paraId="018218B7" w14:textId="77777777" w:rsidR="001B709B" w:rsidRPr="00FA3204" w:rsidRDefault="001B709B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4331B3EA" w14:textId="77777777" w:rsidR="001B709B" w:rsidRPr="00FA3204" w:rsidRDefault="001B709B" w:rsidP="001B709B">
      <w:pPr>
        <w:suppressAutoHyphens/>
        <w:ind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64CFE482" w14:textId="77777777" w:rsidR="001B709B" w:rsidRPr="00FA3204" w:rsidRDefault="001B709B" w:rsidP="001B709B">
      <w:pPr>
        <w:widowControl w:val="0"/>
        <w:numPr>
          <w:ilvl w:val="0"/>
          <w:numId w:val="12"/>
        </w:numPr>
        <w:suppressAutoHyphens/>
        <w:ind w:right="-2"/>
        <w:jc w:val="both"/>
        <w:outlineLvl w:val="7"/>
        <w:rPr>
          <w:rFonts w:ascii="Arial" w:eastAsia="Calibri" w:hAnsi="Arial" w:cs="Arial"/>
          <w:sz w:val="22"/>
          <w:szCs w:val="22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Dále čestně prohlašuji, že jako </w:t>
      </w:r>
      <w:r w:rsidR="00590E12" w:rsidRPr="00FA3204">
        <w:rPr>
          <w:rFonts w:ascii="Arial" w:hAnsi="Arial" w:cs="Arial"/>
          <w:b/>
          <w:sz w:val="22"/>
          <w:szCs w:val="22"/>
          <w:lang w:eastAsia="ar-SA"/>
        </w:rPr>
        <w:t>účastník předmětného zadávacího řízení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splňuji rovněž technick</w:t>
      </w:r>
      <w:r w:rsidR="00590E12" w:rsidRPr="00FA3204">
        <w:rPr>
          <w:rFonts w:ascii="Arial" w:hAnsi="Arial" w:cs="Arial"/>
          <w:b/>
          <w:sz w:val="22"/>
          <w:szCs w:val="22"/>
          <w:lang w:eastAsia="ar-SA"/>
        </w:rPr>
        <w:t>ou kvalifikaci</w:t>
      </w:r>
      <w:r w:rsidR="00DA6B3E" w:rsidRPr="00FA3204">
        <w:rPr>
          <w:rFonts w:ascii="Arial" w:hAnsi="Arial" w:cs="Arial"/>
          <w:b/>
          <w:sz w:val="22"/>
          <w:szCs w:val="22"/>
          <w:lang w:eastAsia="ar-SA"/>
        </w:rPr>
        <w:t xml:space="preserve"> ve smyslu § 79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zákona k veřejné zakázce </w:t>
      </w:r>
      <w:r w:rsidR="00EC2C4E" w:rsidRPr="00FA3204">
        <w:rPr>
          <w:rFonts w:ascii="Arial" w:hAnsi="Arial" w:cs="Arial"/>
          <w:b/>
          <w:sz w:val="22"/>
          <w:szCs w:val="22"/>
          <w:lang w:eastAsia="ar-SA"/>
        </w:rPr>
        <w:t>definova</w:t>
      </w:r>
      <w:r w:rsidR="00FC074E" w:rsidRPr="00FA3204">
        <w:rPr>
          <w:rFonts w:ascii="Arial" w:hAnsi="Arial" w:cs="Arial"/>
          <w:b/>
          <w:sz w:val="22"/>
          <w:szCs w:val="22"/>
          <w:lang w:eastAsia="ar-SA"/>
        </w:rPr>
        <w:t>nou</w:t>
      </w:r>
      <w:r w:rsidR="00224421" w:rsidRPr="00FA3204">
        <w:rPr>
          <w:rFonts w:ascii="Arial" w:hAnsi="Arial" w:cs="Arial"/>
          <w:b/>
          <w:sz w:val="22"/>
          <w:szCs w:val="22"/>
          <w:lang w:eastAsia="ar-SA"/>
        </w:rPr>
        <w:t xml:space="preserve"> v Zadávací dokumentaci – Požadavcích zadavatele na kvalifikaci dodavatele.</w:t>
      </w:r>
    </w:p>
    <w:p w14:paraId="167E3A87" w14:textId="77777777" w:rsidR="00E832CC" w:rsidRPr="00FA3204" w:rsidRDefault="00E832CC" w:rsidP="00890172">
      <w:pPr>
        <w:widowControl w:val="0"/>
        <w:suppressAutoHyphens/>
        <w:ind w:left="644"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039804B8" w14:textId="27BB25A8" w:rsidR="00890172" w:rsidRPr="00FA3204" w:rsidRDefault="00890172" w:rsidP="00890172">
      <w:pPr>
        <w:widowControl w:val="0"/>
        <w:suppressAutoHyphens/>
        <w:ind w:left="644" w:right="-2"/>
        <w:jc w:val="both"/>
        <w:outlineLvl w:val="7"/>
        <w:rPr>
          <w:rFonts w:ascii="Arial" w:eastAsia="Calibri" w:hAnsi="Arial" w:cs="Arial"/>
          <w:sz w:val="22"/>
          <w:szCs w:val="22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>Čestně prohlašuji, že před podpisem smlouvy doložím:</w:t>
      </w:r>
    </w:p>
    <w:p w14:paraId="7C31502C" w14:textId="51A0625D" w:rsidR="00E832CC" w:rsidRPr="00FA3204" w:rsidRDefault="00E832CC" w:rsidP="00E832CC">
      <w:pPr>
        <w:pStyle w:val="mujodstavec"/>
        <w:numPr>
          <w:ilvl w:val="1"/>
          <w:numId w:val="17"/>
        </w:numPr>
        <w:ind w:left="1701"/>
        <w:rPr>
          <w:rFonts w:cs="Arial"/>
          <w:szCs w:val="22"/>
        </w:rPr>
      </w:pPr>
      <w:r w:rsidRPr="00FA3204">
        <w:rPr>
          <w:rFonts w:cs="Arial"/>
          <w:b/>
          <w:szCs w:val="22"/>
        </w:rPr>
        <w:t>seznam stavebních prací</w:t>
      </w:r>
      <w:r w:rsidRPr="00FA3204">
        <w:rPr>
          <w:rFonts w:cs="Arial"/>
          <w:szCs w:val="22"/>
        </w:rPr>
        <w:t xml:space="preserve"> poskytnutých dodavatelem za posledních </w:t>
      </w:r>
      <w:r w:rsidRPr="00FA3204">
        <w:rPr>
          <w:rFonts w:cs="Arial"/>
          <w:b/>
          <w:szCs w:val="22"/>
        </w:rPr>
        <w:t>5 let</w:t>
      </w:r>
      <w:r w:rsidRPr="00FA3204">
        <w:rPr>
          <w:rFonts w:cs="Arial"/>
          <w:szCs w:val="22"/>
        </w:rPr>
        <w:t xml:space="preserve"> před zahájením zadávacího řízení včetně </w:t>
      </w:r>
      <w:r w:rsidRPr="00FA3204">
        <w:rPr>
          <w:rFonts w:cs="Arial"/>
          <w:b/>
          <w:szCs w:val="22"/>
        </w:rPr>
        <w:t>osvědčení objednatelů</w:t>
      </w:r>
      <w:r w:rsidR="00A651AE">
        <w:rPr>
          <w:rFonts w:cs="Arial"/>
          <w:szCs w:val="22"/>
        </w:rPr>
        <w:t xml:space="preserve"> o </w:t>
      </w:r>
      <w:r w:rsidRPr="00FA3204">
        <w:rPr>
          <w:rFonts w:cs="Arial"/>
          <w:szCs w:val="22"/>
        </w:rPr>
        <w:t xml:space="preserve">řádném poskytnutí a dokončení nejvýznamnějších z těchto stavebních prací. </w:t>
      </w:r>
      <w:r w:rsidRPr="00FA3204">
        <w:rPr>
          <w:rFonts w:cs="Arial"/>
          <w:b/>
          <w:szCs w:val="22"/>
        </w:rPr>
        <w:t>Limit</w:t>
      </w:r>
      <w:r w:rsidRPr="00FA3204">
        <w:rPr>
          <w:rFonts w:cs="Arial"/>
          <w:szCs w:val="22"/>
        </w:rPr>
        <w:t xml:space="preserve"> pro splnění kvalifikace je stanoven:</w:t>
      </w:r>
    </w:p>
    <w:p w14:paraId="0ADDB1A2" w14:textId="0D036ACC" w:rsidR="00E832CC" w:rsidRPr="00EA0EC2" w:rsidRDefault="00E832CC" w:rsidP="00E832CC">
      <w:pPr>
        <w:widowControl w:val="0"/>
        <w:numPr>
          <w:ilvl w:val="0"/>
          <w:numId w:val="16"/>
        </w:numPr>
        <w:suppressAutoHyphens/>
        <w:spacing w:before="120"/>
        <w:ind w:right="142"/>
        <w:jc w:val="both"/>
        <w:rPr>
          <w:rFonts w:ascii="Arial" w:hAnsi="Arial" w:cs="Arial"/>
          <w:b/>
          <w:bCs/>
          <w:sz w:val="22"/>
          <w:szCs w:val="22"/>
        </w:rPr>
      </w:pPr>
      <w:r w:rsidRPr="00EA0EC2">
        <w:rPr>
          <w:rFonts w:ascii="Arial" w:hAnsi="Arial" w:cs="Arial"/>
          <w:b/>
          <w:bCs/>
          <w:sz w:val="22"/>
          <w:szCs w:val="22"/>
        </w:rPr>
        <w:t xml:space="preserve">nejméně 2 stavby </w:t>
      </w:r>
      <w:r w:rsidRPr="00EA0EC2">
        <w:rPr>
          <w:rFonts w:ascii="Arial" w:hAnsi="Arial" w:cs="Arial"/>
          <w:bCs/>
          <w:sz w:val="22"/>
          <w:szCs w:val="22"/>
        </w:rPr>
        <w:t>obdobného charakteru (tj. výstavba či rekonstrukce budov občanské vybavenosti apod.), kde hodnota stavby činila alespoň</w:t>
      </w:r>
      <w:r w:rsidRPr="00EA0EC2">
        <w:rPr>
          <w:rFonts w:ascii="Arial" w:hAnsi="Arial" w:cs="Arial"/>
          <w:b/>
          <w:bCs/>
          <w:sz w:val="22"/>
          <w:szCs w:val="22"/>
        </w:rPr>
        <w:t xml:space="preserve"> </w:t>
      </w:r>
      <w:r w:rsidR="000B5442" w:rsidRPr="00EA0EC2">
        <w:rPr>
          <w:rFonts w:ascii="Arial" w:hAnsi="Arial" w:cs="Arial"/>
          <w:b/>
          <w:bCs/>
          <w:sz w:val="22"/>
          <w:szCs w:val="22"/>
        </w:rPr>
        <w:t>4</w:t>
      </w:r>
      <w:r w:rsidR="00123332" w:rsidRPr="00EA0EC2">
        <w:rPr>
          <w:rFonts w:ascii="Arial" w:hAnsi="Arial" w:cs="Arial"/>
          <w:b/>
          <w:bCs/>
          <w:sz w:val="22"/>
          <w:szCs w:val="22"/>
        </w:rPr>
        <w:t>.</w:t>
      </w:r>
      <w:r w:rsidRPr="00EA0EC2">
        <w:rPr>
          <w:rFonts w:ascii="Arial" w:hAnsi="Arial" w:cs="Arial"/>
          <w:b/>
          <w:bCs/>
          <w:sz w:val="22"/>
          <w:szCs w:val="22"/>
        </w:rPr>
        <w:t>000</w:t>
      </w:r>
      <w:r w:rsidR="00123332" w:rsidRPr="00EA0EC2">
        <w:rPr>
          <w:rFonts w:ascii="Arial" w:hAnsi="Arial" w:cs="Arial"/>
          <w:b/>
          <w:bCs/>
          <w:sz w:val="22"/>
          <w:szCs w:val="22"/>
        </w:rPr>
        <w:t>.</w:t>
      </w:r>
      <w:r w:rsidRPr="00EA0EC2">
        <w:rPr>
          <w:rFonts w:ascii="Arial" w:hAnsi="Arial" w:cs="Arial"/>
          <w:b/>
          <w:bCs/>
          <w:sz w:val="22"/>
          <w:szCs w:val="22"/>
        </w:rPr>
        <w:t>000 Kč bez DPH každé z nich.</w:t>
      </w:r>
    </w:p>
    <w:p w14:paraId="091CC0D3" w14:textId="5A34E0C3" w:rsidR="00A651AE" w:rsidRPr="00A12441" w:rsidRDefault="00A651AE" w:rsidP="00A651AE">
      <w:pPr>
        <w:pStyle w:val="mujodstavec"/>
        <w:numPr>
          <w:ilvl w:val="0"/>
          <w:numId w:val="31"/>
        </w:numPr>
        <w:ind w:left="1701" w:hanging="283"/>
        <w:rPr>
          <w:bCs/>
        </w:rPr>
      </w:pPr>
      <w:r w:rsidRPr="003D5F04">
        <w:rPr>
          <w:b/>
          <w:bCs/>
        </w:rPr>
        <w:t>Seznam techniků</w:t>
      </w:r>
      <w:r w:rsidRPr="003D5F04">
        <w:rPr>
          <w:bCs/>
        </w:rPr>
        <w:t>, kteří se budou podí</w:t>
      </w:r>
      <w:r>
        <w:rPr>
          <w:bCs/>
        </w:rPr>
        <w:t>let na plnění veřejné zakázky a </w:t>
      </w:r>
      <w:r w:rsidRPr="003D5F04">
        <w:rPr>
          <w:bCs/>
        </w:rPr>
        <w:t xml:space="preserve">osvědčení o odborné kvalifikaci osob odpovědných za vedení realizace příslušných stavebních prací. </w:t>
      </w:r>
      <w:r w:rsidRPr="003D5F04">
        <w:rPr>
          <w:b/>
          <w:bCs/>
        </w:rPr>
        <w:t>Limit</w:t>
      </w:r>
      <w:r w:rsidRPr="003D5F04">
        <w:rPr>
          <w:bCs/>
        </w:rPr>
        <w:t xml:space="preserve"> pro splnění kvalifikace je stanoven:</w:t>
      </w:r>
    </w:p>
    <w:p w14:paraId="2F1E12A7" w14:textId="38A7DB90" w:rsidR="00A651AE" w:rsidRPr="00EA0EC2" w:rsidRDefault="00A651AE" w:rsidP="00A651AE">
      <w:pPr>
        <w:pStyle w:val="mujodstavec"/>
        <w:numPr>
          <w:ilvl w:val="2"/>
          <w:numId w:val="17"/>
        </w:numPr>
        <w:rPr>
          <w:rFonts w:cs="Arial"/>
          <w:b/>
        </w:rPr>
      </w:pPr>
      <w:r w:rsidRPr="00EA0EC2">
        <w:rPr>
          <w:rFonts w:cs="Arial"/>
          <w:b/>
        </w:rPr>
        <w:t xml:space="preserve">hlavní stavbyvedoucí </w:t>
      </w:r>
      <w:r w:rsidRPr="00EA0EC2">
        <w:rPr>
          <w:rFonts w:cs="Arial"/>
        </w:rPr>
        <w:t>–</w:t>
      </w:r>
      <w:r w:rsidR="000B5442" w:rsidRPr="00EA0EC2">
        <w:rPr>
          <w:rFonts w:cs="Arial"/>
        </w:rPr>
        <w:t xml:space="preserve"> </w:t>
      </w:r>
      <w:r w:rsidRPr="00EA0EC2">
        <w:rPr>
          <w:rFonts w:cs="Arial"/>
        </w:rPr>
        <w:t>doklad o autorizaci v oboru</w:t>
      </w:r>
      <w:r w:rsidRPr="00EA0EC2">
        <w:rPr>
          <w:rFonts w:cs="Arial"/>
          <w:b/>
        </w:rPr>
        <w:t xml:space="preserve"> Pozemní stavby, </w:t>
      </w:r>
      <w:r w:rsidRPr="00EA0EC2">
        <w:rPr>
          <w:rFonts w:cs="Arial"/>
        </w:rPr>
        <w:t>odborná praxe v pozici stavbyvedoucího v oblasti pozemních staveb – minimálně:</w:t>
      </w:r>
    </w:p>
    <w:p w14:paraId="2FBE6CC2" w14:textId="5E51AAA2" w:rsidR="00A651AE" w:rsidRPr="00A7278A" w:rsidRDefault="00A651AE" w:rsidP="00A651AE">
      <w:pPr>
        <w:pStyle w:val="mujodstavec"/>
        <w:ind w:left="2127"/>
      </w:pPr>
      <w:r w:rsidRPr="00EA0EC2">
        <w:rPr>
          <w:b/>
          <w:bCs/>
        </w:rPr>
        <w:t xml:space="preserve">nejméně 2 stavby </w:t>
      </w:r>
      <w:r w:rsidRPr="00EA0EC2">
        <w:rPr>
          <w:bCs/>
        </w:rPr>
        <w:t>obdobného charakteru (</w:t>
      </w:r>
      <w:r w:rsidRPr="00EA0EC2">
        <w:rPr>
          <w:rFonts w:cs="Arial"/>
          <w:bCs/>
        </w:rPr>
        <w:t>tj. výstavba či rekonstrukce budov občanské vybavenosti apod.),</w:t>
      </w:r>
      <w:r w:rsidRPr="00EA0EC2">
        <w:rPr>
          <w:bCs/>
        </w:rPr>
        <w:t xml:space="preserve"> kde hodnota stavby činila alespoň</w:t>
      </w:r>
      <w:r w:rsidR="00EB3C61" w:rsidRPr="00EA0EC2">
        <w:rPr>
          <w:b/>
          <w:bCs/>
        </w:rPr>
        <w:t xml:space="preserve"> </w:t>
      </w:r>
      <w:r w:rsidR="000B5442" w:rsidRPr="00EA0EC2">
        <w:rPr>
          <w:b/>
          <w:bCs/>
        </w:rPr>
        <w:t>4</w:t>
      </w:r>
      <w:r w:rsidR="00EB3C61" w:rsidRPr="00EA0EC2">
        <w:rPr>
          <w:b/>
          <w:bCs/>
        </w:rPr>
        <w:t xml:space="preserve">.000.000 </w:t>
      </w:r>
      <w:r w:rsidRPr="00EA0EC2">
        <w:rPr>
          <w:b/>
          <w:bCs/>
        </w:rPr>
        <w:t>Kč bez DPH každé z nich.</w:t>
      </w:r>
    </w:p>
    <w:p w14:paraId="15F0395A" w14:textId="77777777" w:rsidR="00AC47A6" w:rsidRPr="00AC47A6" w:rsidRDefault="00AC47A6" w:rsidP="00AC47A6">
      <w:pPr>
        <w:jc w:val="both"/>
        <w:rPr>
          <w:rFonts w:ascii="Arial" w:hAnsi="Arial" w:cs="Arial"/>
          <w:sz w:val="22"/>
          <w:szCs w:val="22"/>
        </w:rPr>
      </w:pPr>
      <w:bookmarkStart w:id="0" w:name="_Hlk57962842"/>
      <w:r w:rsidRPr="00AC47A6">
        <w:rPr>
          <w:rFonts w:ascii="Arial" w:hAnsi="Arial" w:cs="Arial"/>
          <w:sz w:val="22"/>
          <w:szCs w:val="22"/>
        </w:rPr>
        <w:t>Jsem srozuměn s tím, že účastník, se kterým má být uzavřena smlouva podle § 124 zákona bude vyzván k doložení dokladů dle § 122 zákona.</w:t>
      </w:r>
    </w:p>
    <w:p w14:paraId="2C346E9C" w14:textId="1019A3EB" w:rsidR="00CA0007" w:rsidRPr="00EA0EC2" w:rsidRDefault="008D7616" w:rsidP="008D7616">
      <w:pPr>
        <w:widowControl w:val="0"/>
        <w:numPr>
          <w:ilvl w:val="0"/>
          <w:numId w:val="12"/>
        </w:numPr>
        <w:suppressAutoHyphens/>
        <w:spacing w:before="240"/>
        <w:ind w:left="709" w:hanging="425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EA0EC2">
        <w:rPr>
          <w:rFonts w:ascii="Arial" w:hAnsi="Arial" w:cs="Arial"/>
          <w:sz w:val="22"/>
          <w:szCs w:val="22"/>
          <w:lang w:eastAsia="ar-SA"/>
        </w:rPr>
        <w:t>Č</w:t>
      </w:r>
      <w:r w:rsidR="00CA0007" w:rsidRPr="00EA0EC2">
        <w:rPr>
          <w:rFonts w:ascii="Arial" w:hAnsi="Arial" w:cs="Arial"/>
          <w:sz w:val="22"/>
          <w:szCs w:val="22"/>
          <w:lang w:eastAsia="ar-SA"/>
        </w:rPr>
        <w:t>estně prohlašuji</w:t>
      </w:r>
      <w:r w:rsidR="00CA0007" w:rsidRPr="00EA0EC2">
        <w:rPr>
          <w:rFonts w:ascii="Arial" w:hAnsi="Arial" w:cs="Arial"/>
          <w:sz w:val="22"/>
          <w:szCs w:val="22"/>
        </w:rPr>
        <w:t>, že nenaplňuji podmínky zákazu účasti v zadávacích řízeních ve smyslu § 4b zákona č. 159/2006 Sb., o střetu zájmů, ve znění pozdějších předpisů, („</w:t>
      </w:r>
      <w:r w:rsidR="00CA0007" w:rsidRPr="00EA0EC2">
        <w:rPr>
          <w:rFonts w:ascii="Arial" w:hAnsi="Arial" w:cs="Arial"/>
          <w:bCs/>
          <w:sz w:val="22"/>
          <w:szCs w:val="22"/>
        </w:rPr>
        <w:t>ZSZ</w:t>
      </w:r>
      <w:r w:rsidR="00CA0007" w:rsidRPr="00EA0EC2">
        <w:rPr>
          <w:rFonts w:ascii="Arial" w:hAnsi="Arial" w:cs="Arial"/>
          <w:sz w:val="22"/>
          <w:szCs w:val="22"/>
        </w:rPr>
        <w:t>“). Tj. že u účastníka, který je obchodní společností, jakož i u poddodavatelů, kteří jsou obchodními společnostmi, jejichž prostřednictvím účastník v zadávacím řízení prokazuje kvalifikaci, platí, že v žádném z nich veřejný funkcionář uvedený v § 2 odst. 1 písm. c) ZSZ, nebo jím ovládaná osoba, nevlastní podíl představující alespoň 25 % účasti společníka v obchodní společnosti</w:t>
      </w:r>
      <w:bookmarkEnd w:id="0"/>
      <w:r w:rsidR="00CA0007" w:rsidRPr="00EA0EC2">
        <w:rPr>
          <w:rFonts w:ascii="Arial" w:hAnsi="Arial" w:cs="Arial"/>
          <w:sz w:val="22"/>
          <w:szCs w:val="22"/>
        </w:rPr>
        <w:t>.</w:t>
      </w:r>
    </w:p>
    <w:p w14:paraId="2F76ECF9" w14:textId="6613B9F1" w:rsidR="008D7616" w:rsidRPr="00EA0EC2" w:rsidRDefault="008D7616" w:rsidP="008D7616">
      <w:pPr>
        <w:widowControl w:val="0"/>
        <w:numPr>
          <w:ilvl w:val="0"/>
          <w:numId w:val="12"/>
        </w:numPr>
        <w:suppressAutoHyphens/>
        <w:spacing w:before="240"/>
        <w:ind w:left="709" w:hanging="420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EA0EC2">
        <w:rPr>
          <w:rFonts w:ascii="Arial" w:eastAsia="Arial" w:hAnsi="Arial" w:cs="Arial"/>
          <w:bCs/>
          <w:sz w:val="22"/>
          <w:szCs w:val="22"/>
        </w:rPr>
        <w:t>Čestně prohlašuji, že jako dodavatel veřejné zakázky nejsem dodavatelem ve smyslu nařízení Rady EU č. 2022/576, tj. nejsem:</w:t>
      </w:r>
    </w:p>
    <w:p w14:paraId="10ECBD05" w14:textId="77777777" w:rsidR="008D7616" w:rsidRPr="00EA0EC2" w:rsidRDefault="008D7616" w:rsidP="008D7616">
      <w:pPr>
        <w:pStyle w:val="Odstavecseseznamem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ind w:left="709" w:hanging="11"/>
        <w:jc w:val="both"/>
        <w:rPr>
          <w:rFonts w:ascii="Arial" w:eastAsia="Arial" w:hAnsi="Arial" w:cs="Arial"/>
        </w:rPr>
      </w:pPr>
      <w:r w:rsidRPr="00EA0EC2">
        <w:rPr>
          <w:rFonts w:ascii="Arial" w:eastAsia="Arial" w:hAnsi="Arial" w:cs="Arial"/>
        </w:rPr>
        <w:t>ruským státním příslušníkem, fyzickou či právnickou osobou, subjektem či orgánem se sídlem v Rusku,</w:t>
      </w:r>
    </w:p>
    <w:p w14:paraId="651C2A4E" w14:textId="77777777" w:rsidR="008D7616" w:rsidRPr="00EA0EC2" w:rsidRDefault="008D7616" w:rsidP="008D7616">
      <w:pPr>
        <w:pStyle w:val="Odstavecseseznamem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ind w:left="709" w:hanging="11"/>
        <w:jc w:val="both"/>
        <w:rPr>
          <w:rFonts w:ascii="Arial" w:eastAsia="Arial" w:hAnsi="Arial" w:cs="Arial"/>
        </w:rPr>
      </w:pPr>
      <w:r w:rsidRPr="00EA0EC2">
        <w:rPr>
          <w:rFonts w:ascii="Arial" w:eastAsia="Arial" w:hAnsi="Arial" w:cs="Arial"/>
        </w:rPr>
        <w:t>právnickou osobou, subjektem nebo orgánem, který je z více než 50 % přímo či nepřímo vlastněný některým ze subjektů uvedených v písmeni a), nebo</w:t>
      </w:r>
    </w:p>
    <w:p w14:paraId="54296540" w14:textId="77777777" w:rsidR="008D7616" w:rsidRPr="00EA0EC2" w:rsidRDefault="008D7616" w:rsidP="008D7616">
      <w:pPr>
        <w:pStyle w:val="Odstavecseseznamem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ind w:left="709" w:hanging="11"/>
        <w:jc w:val="both"/>
        <w:rPr>
          <w:rFonts w:ascii="Arial" w:eastAsia="Arial" w:hAnsi="Arial" w:cs="Arial"/>
        </w:rPr>
      </w:pPr>
      <w:r w:rsidRPr="00EA0EC2">
        <w:rPr>
          <w:rFonts w:ascii="Arial" w:eastAsia="Arial" w:hAnsi="Arial" w:cs="Arial"/>
        </w:rPr>
        <w:t>fyzickou nebo právnickou osobou, subjektem nebo orgánem, který jedná jménem nebo na pokyn některého ze subjektů uvedených v písmeni a) nebo b).</w:t>
      </w:r>
    </w:p>
    <w:p w14:paraId="239DE523" w14:textId="2912E008" w:rsidR="008D7616" w:rsidRPr="00EA0EC2" w:rsidRDefault="008D7616" w:rsidP="008D7616">
      <w:pPr>
        <w:pStyle w:val="Odstavecseseznamem"/>
        <w:tabs>
          <w:tab w:val="left" w:pos="1134"/>
        </w:tabs>
        <w:autoSpaceDE w:val="0"/>
        <w:autoSpaceDN w:val="0"/>
        <w:adjustRightInd w:val="0"/>
        <w:spacing w:before="240"/>
        <w:ind w:left="709"/>
        <w:contextualSpacing w:val="0"/>
        <w:jc w:val="both"/>
        <w:rPr>
          <w:rFonts w:ascii="Arial" w:eastAsia="Arial" w:hAnsi="Arial" w:cs="Arial"/>
        </w:rPr>
      </w:pPr>
      <w:r w:rsidRPr="00EA0EC2">
        <w:rPr>
          <w:rFonts w:ascii="Arial" w:eastAsia="Arial" w:hAnsi="Arial" w:cs="Arial"/>
          <w:bCs/>
        </w:rPr>
        <w:t>Prohlašuji, že nevyužiji při plnění veřejné zakázky poddodavatele, který by naplnil výše uvedená písm. a) – c), pokud by plnil více než 10 % hodnoty zakázky.</w:t>
      </w:r>
    </w:p>
    <w:p w14:paraId="7B6C32FF" w14:textId="77777777" w:rsidR="008D7616" w:rsidRPr="00EA0EC2" w:rsidRDefault="008D7616" w:rsidP="008D7616">
      <w:pPr>
        <w:pStyle w:val="Podnadpis"/>
        <w:spacing w:after="200"/>
        <w:ind w:left="708" w:right="-2"/>
        <w:jc w:val="both"/>
        <w:rPr>
          <w:rFonts w:eastAsia="Arial" w:cs="Arial"/>
          <w:b w:val="0"/>
          <w:sz w:val="22"/>
          <w:szCs w:val="22"/>
        </w:rPr>
      </w:pPr>
      <w:r w:rsidRPr="00EA0EC2">
        <w:rPr>
          <w:rFonts w:eastAsia="Arial" w:cs="Arial"/>
          <w:b w:val="0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0ED6530" w14:textId="77777777" w:rsidR="008D7616" w:rsidRPr="00EA0EC2" w:rsidRDefault="008D7616" w:rsidP="008D7616">
      <w:pPr>
        <w:pStyle w:val="Podnadpis"/>
        <w:spacing w:after="200"/>
        <w:ind w:left="708" w:right="-2"/>
        <w:jc w:val="both"/>
        <w:rPr>
          <w:rFonts w:eastAsia="Arial" w:cs="Arial"/>
          <w:b w:val="0"/>
          <w:sz w:val="22"/>
          <w:szCs w:val="22"/>
        </w:rPr>
      </w:pPr>
      <w:r w:rsidRPr="00EA0EC2">
        <w:rPr>
          <w:rFonts w:eastAsia="Arial" w:cs="Arial"/>
          <w:b w:val="0"/>
          <w:sz w:val="22"/>
          <w:szCs w:val="22"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</w:t>
      </w:r>
      <w:r w:rsidRPr="00EA0EC2">
        <w:rPr>
          <w:rFonts w:eastAsia="Arial" w:cs="Arial"/>
          <w:b w:val="0"/>
          <w:sz w:val="22"/>
          <w:szCs w:val="22"/>
        </w:rPr>
        <w:lastRenderedPageBreak/>
        <w:t>nařízení Rady (EU) č. 269/2014 ve spojení s prováděcím nařízením Rady (EU) č. 2022/581, nařízení Rady (EU) č. 208/2014 a nařízení Rady (ES) č. 765/2006 nebo v jejich prospěch</w:t>
      </w:r>
      <w:r w:rsidRPr="00EA0EC2">
        <w:rPr>
          <w:rFonts w:eastAsia="Arial" w:cs="Arial"/>
          <w:b w:val="0"/>
          <w:sz w:val="22"/>
          <w:szCs w:val="22"/>
          <w:vertAlign w:val="superscript"/>
        </w:rPr>
        <w:footnoteReference w:id="1"/>
      </w:r>
      <w:r w:rsidRPr="00EA0EC2">
        <w:rPr>
          <w:rFonts w:eastAsia="Arial" w:cs="Arial"/>
          <w:b w:val="0"/>
          <w:sz w:val="22"/>
          <w:szCs w:val="22"/>
        </w:rPr>
        <w:t>.</w:t>
      </w:r>
    </w:p>
    <w:p w14:paraId="40142E37" w14:textId="77777777" w:rsidR="008D7616" w:rsidRPr="007E6B5B" w:rsidRDefault="008D7616" w:rsidP="008D7616">
      <w:pPr>
        <w:pStyle w:val="Podnadpis"/>
        <w:ind w:left="567" w:right="-2" w:firstLine="142"/>
        <w:jc w:val="both"/>
        <w:rPr>
          <w:rFonts w:eastAsia="Arial" w:cs="Arial"/>
          <w:b w:val="0"/>
          <w:sz w:val="22"/>
          <w:szCs w:val="22"/>
        </w:rPr>
      </w:pPr>
      <w:r w:rsidRPr="00EA0EC2">
        <w:rPr>
          <w:rFonts w:eastAsia="Arial" w:cs="Arial"/>
          <w:b w:val="0"/>
          <w:sz w:val="22"/>
          <w:szCs w:val="22"/>
        </w:rPr>
        <w:t>V případě změny výše uvedeného budu neprodleně zadavatele informovat.</w:t>
      </w:r>
    </w:p>
    <w:p w14:paraId="093D96B0" w14:textId="77777777" w:rsidR="00932910" w:rsidRPr="006A08BC" w:rsidRDefault="00932910" w:rsidP="00CA0007">
      <w:pPr>
        <w:widowControl w:val="0"/>
        <w:numPr>
          <w:ilvl w:val="0"/>
          <w:numId w:val="12"/>
        </w:numPr>
        <w:suppressAutoHyphens/>
        <w:spacing w:before="240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6A08BC">
        <w:rPr>
          <w:rFonts w:ascii="Arial" w:hAnsi="Arial" w:cs="Arial"/>
          <w:sz w:val="22"/>
          <w:szCs w:val="22"/>
          <w:lang w:eastAsia="ar-SA"/>
        </w:rPr>
        <w:t xml:space="preserve">Dále čestně prohlašuji, </w:t>
      </w:r>
      <w:r w:rsidRPr="006A08BC">
        <w:rPr>
          <w:rFonts w:ascii="Arial" w:hAnsi="Arial"/>
          <w:sz w:val="22"/>
        </w:rPr>
        <w:t>že v případě, že se stanu vybraným dodavatelem,</w:t>
      </w:r>
      <w:r w:rsidRPr="006A08BC">
        <w:t xml:space="preserve"> </w:t>
      </w:r>
      <w:r w:rsidRPr="006A08BC">
        <w:rPr>
          <w:rFonts w:ascii="Arial" w:hAnsi="Arial"/>
          <w:sz w:val="22"/>
        </w:rPr>
        <w:t xml:space="preserve">doložím </w:t>
      </w:r>
      <w:r w:rsidRPr="006A08BC">
        <w:rPr>
          <w:rFonts w:ascii="Arial" w:hAnsi="Arial"/>
          <w:b/>
          <w:sz w:val="22"/>
        </w:rPr>
        <w:t xml:space="preserve">bankovní záruku </w:t>
      </w:r>
      <w:r w:rsidRPr="0026638A">
        <w:rPr>
          <w:rFonts w:ascii="Arial" w:hAnsi="Arial"/>
          <w:sz w:val="22"/>
        </w:rPr>
        <w:t>za řádné provedení díla z hlediska kvality a termínů a bankovní záruku za odstraňování vad v záruční době</w:t>
      </w:r>
      <w:r w:rsidRPr="006A08BC">
        <w:rPr>
          <w:rFonts w:ascii="Arial" w:hAnsi="Arial"/>
          <w:b/>
          <w:sz w:val="22"/>
        </w:rPr>
        <w:t xml:space="preserve"> </w:t>
      </w:r>
      <w:r w:rsidRPr="006A08BC">
        <w:rPr>
          <w:rFonts w:ascii="Arial" w:hAnsi="Arial"/>
          <w:sz w:val="22"/>
        </w:rPr>
        <w:t>(záruka za jakost) ve lhůtách a ve výši stanovené obchodními podmínkami zadavatele.</w:t>
      </w:r>
    </w:p>
    <w:p w14:paraId="1ACA8B0C" w14:textId="77777777" w:rsidR="00932910" w:rsidRPr="006A08BC" w:rsidRDefault="00932910" w:rsidP="00932910">
      <w:pPr>
        <w:widowControl w:val="0"/>
        <w:suppressAutoHyphens/>
        <w:ind w:left="644"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67450C2C" w14:textId="77777777" w:rsidR="00932910" w:rsidRPr="006A08BC" w:rsidRDefault="00932910" w:rsidP="00CA0007">
      <w:pPr>
        <w:widowControl w:val="0"/>
        <w:numPr>
          <w:ilvl w:val="0"/>
          <w:numId w:val="12"/>
        </w:num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6A08BC">
        <w:rPr>
          <w:rFonts w:ascii="Arial" w:hAnsi="Arial" w:cs="Arial"/>
          <w:sz w:val="22"/>
          <w:szCs w:val="22"/>
          <w:lang w:eastAsia="ar-SA"/>
        </w:rPr>
        <w:t xml:space="preserve">Dále čestně prohlašuji, </w:t>
      </w:r>
      <w:r w:rsidRPr="006A08BC">
        <w:rPr>
          <w:rFonts w:ascii="Arial" w:hAnsi="Arial"/>
          <w:sz w:val="22"/>
        </w:rPr>
        <w:t xml:space="preserve">že v případě, že se stanu vybraným dodavatelem, doložím před podpisem smlouvy o dílo ověřenou kopii </w:t>
      </w:r>
      <w:r w:rsidRPr="006A08BC">
        <w:rPr>
          <w:rFonts w:ascii="Arial" w:hAnsi="Arial"/>
          <w:b/>
          <w:sz w:val="22"/>
        </w:rPr>
        <w:t>pojistné smlouvy</w:t>
      </w:r>
      <w:r w:rsidRPr="006A08BC">
        <w:rPr>
          <w:rFonts w:ascii="Arial" w:hAnsi="Arial"/>
          <w:sz w:val="22"/>
        </w:rPr>
        <w:t xml:space="preserve"> (případně pojistného certifikátu) ve výši a v souladu s podmínkami stanovenými obchodními podmínkami.</w:t>
      </w:r>
    </w:p>
    <w:p w14:paraId="5EF0D264" w14:textId="77777777" w:rsidR="00932910" w:rsidRDefault="00932910" w:rsidP="00CA0007">
      <w:pPr>
        <w:pStyle w:val="mujodstavec"/>
        <w:numPr>
          <w:ilvl w:val="0"/>
          <w:numId w:val="12"/>
        </w:numPr>
        <w:rPr>
          <w:rFonts w:cs="Arial"/>
          <w:szCs w:val="22"/>
        </w:rPr>
      </w:pPr>
      <w:r>
        <w:rPr>
          <w:rFonts w:cs="Arial"/>
          <w:szCs w:val="22"/>
          <w:lang w:eastAsia="ar-SA"/>
        </w:rPr>
        <w:t>Dále jsem srozuměn s tím, že zadavatel u vybraného dodavatele (pokud je právnickou osobou) bude zjišťovat údaje o skutečném majiteli dle § 122 zákona odst. 5 nebo 6</w:t>
      </w:r>
      <w:r>
        <w:rPr>
          <w:rFonts w:cs="Arial"/>
          <w:szCs w:val="22"/>
        </w:rPr>
        <w:t>.</w:t>
      </w:r>
    </w:p>
    <w:p w14:paraId="2A7A8CD6" w14:textId="77777777" w:rsidR="00662535" w:rsidRDefault="00662535" w:rsidP="001B709B">
      <w:pPr>
        <w:rPr>
          <w:ins w:id="1" w:author="Mahrová Radka, Ing." w:date="2024-01-08T11:12:00Z"/>
          <w:rFonts w:ascii="Arial" w:hAnsi="Arial" w:cs="Arial"/>
          <w:sz w:val="22"/>
          <w:szCs w:val="22"/>
        </w:rPr>
      </w:pPr>
    </w:p>
    <w:p w14:paraId="53D471C6" w14:textId="238E7065" w:rsidR="001B709B" w:rsidRPr="00FA3204" w:rsidRDefault="001B709B" w:rsidP="001B709B">
      <w:pPr>
        <w:rPr>
          <w:rFonts w:ascii="Arial" w:hAnsi="Arial" w:cs="Arial"/>
          <w:sz w:val="22"/>
          <w:szCs w:val="22"/>
        </w:rPr>
      </w:pPr>
      <w:bookmarkStart w:id="2" w:name="_GoBack"/>
      <w:bookmarkEnd w:id="2"/>
      <w:r w:rsidRPr="00FA3204">
        <w:rPr>
          <w:rFonts w:ascii="Arial" w:hAnsi="Arial" w:cs="Arial"/>
          <w:sz w:val="22"/>
          <w:szCs w:val="22"/>
        </w:rPr>
        <w:t>V……………………., dne ……………………..</w:t>
      </w:r>
    </w:p>
    <w:p w14:paraId="181D9146" w14:textId="77777777" w:rsidR="001B709B" w:rsidRPr="00FA3204" w:rsidRDefault="001B709B" w:rsidP="001B709B">
      <w:pPr>
        <w:rPr>
          <w:rFonts w:ascii="Arial" w:hAnsi="Arial" w:cs="Arial"/>
          <w:sz w:val="22"/>
          <w:szCs w:val="22"/>
        </w:rPr>
      </w:pPr>
    </w:p>
    <w:p w14:paraId="65159126" w14:textId="20C5AEE1" w:rsidR="008C6B90" w:rsidRDefault="008C6B90" w:rsidP="001B709B">
      <w:pPr>
        <w:rPr>
          <w:rFonts w:ascii="Arial" w:hAnsi="Arial" w:cs="Arial"/>
          <w:sz w:val="22"/>
          <w:szCs w:val="22"/>
        </w:rPr>
      </w:pPr>
    </w:p>
    <w:p w14:paraId="5AD2B452" w14:textId="77777777" w:rsidR="00080681" w:rsidRPr="00FA3204" w:rsidRDefault="00080681" w:rsidP="001B709B">
      <w:pPr>
        <w:rPr>
          <w:rFonts w:ascii="Arial" w:hAnsi="Arial" w:cs="Arial"/>
          <w:sz w:val="22"/>
          <w:szCs w:val="22"/>
        </w:rPr>
      </w:pPr>
    </w:p>
    <w:p w14:paraId="076E4742" w14:textId="77777777" w:rsidR="00224421" w:rsidRPr="00FA3204" w:rsidRDefault="00224421" w:rsidP="001B709B">
      <w:pPr>
        <w:rPr>
          <w:rFonts w:ascii="Arial" w:hAnsi="Arial" w:cs="Arial"/>
          <w:sz w:val="22"/>
          <w:szCs w:val="22"/>
        </w:rPr>
      </w:pPr>
    </w:p>
    <w:p w14:paraId="2CB06A65" w14:textId="77777777" w:rsidR="001B709B" w:rsidRPr="00FA3204" w:rsidRDefault="001B709B" w:rsidP="001B709B">
      <w:pPr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………………………….</w:t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  <w:t>………………………………………….</w:t>
      </w:r>
    </w:p>
    <w:p w14:paraId="58523264" w14:textId="3EBE5E1E" w:rsidR="001B709B" w:rsidRPr="00FA3204" w:rsidRDefault="001B709B" w:rsidP="00522985">
      <w:pPr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Název (jméno a příjmení) dodavatele</w:t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  <w:t>Podpis oprávněné osoby dodavatele</w:t>
      </w:r>
    </w:p>
    <w:sectPr w:rsidR="001B709B" w:rsidRPr="00FA3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2436C0" w14:textId="77777777" w:rsidR="008D7616" w:rsidRDefault="008D7616" w:rsidP="008D7616">
      <w:r>
        <w:separator/>
      </w:r>
    </w:p>
  </w:endnote>
  <w:endnote w:type="continuationSeparator" w:id="0">
    <w:p w14:paraId="0EC4277F" w14:textId="77777777" w:rsidR="008D7616" w:rsidRDefault="008D7616" w:rsidP="008D7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2A707" w14:textId="77777777" w:rsidR="008D7616" w:rsidRDefault="008D7616" w:rsidP="008D7616">
      <w:r>
        <w:separator/>
      </w:r>
    </w:p>
  </w:footnote>
  <w:footnote w:type="continuationSeparator" w:id="0">
    <w:p w14:paraId="6B67EF78" w14:textId="77777777" w:rsidR="008D7616" w:rsidRDefault="008D7616" w:rsidP="008D7616">
      <w:r>
        <w:continuationSeparator/>
      </w:r>
    </w:p>
  </w:footnote>
  <w:footnote w:id="1">
    <w:p w14:paraId="613DB8F3" w14:textId="77777777" w:rsidR="008D7616" w:rsidRPr="007E6B5B" w:rsidRDefault="008D7616" w:rsidP="008D7616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141C0C"/>
    <w:multiLevelType w:val="hybridMultilevel"/>
    <w:tmpl w:val="7C28A336"/>
    <w:lvl w:ilvl="0" w:tplc="786AE9A8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15F8D"/>
    <w:multiLevelType w:val="multilevel"/>
    <w:tmpl w:val="C1A8C34C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1277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96E55F2"/>
    <w:multiLevelType w:val="hybridMultilevel"/>
    <w:tmpl w:val="BAB66CA2"/>
    <w:lvl w:ilvl="0" w:tplc="040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4" w15:restartNumberingAfterBreak="0">
    <w:nsid w:val="1C841C14"/>
    <w:multiLevelType w:val="hybridMultilevel"/>
    <w:tmpl w:val="B23EA62A"/>
    <w:lvl w:ilvl="0" w:tplc="963CF2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505EF"/>
    <w:multiLevelType w:val="hybridMultilevel"/>
    <w:tmpl w:val="01B25EF4"/>
    <w:lvl w:ilvl="0" w:tplc="04050017">
      <w:start w:val="2"/>
      <w:numFmt w:val="decimal"/>
      <w:lvlText w:val="%1."/>
      <w:lvlJc w:val="left"/>
      <w:pPr>
        <w:ind w:left="64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1970DC"/>
    <w:multiLevelType w:val="hybridMultilevel"/>
    <w:tmpl w:val="9AE2793C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7" w15:restartNumberingAfterBreak="0">
    <w:nsid w:val="3616308E"/>
    <w:multiLevelType w:val="hybridMultilevel"/>
    <w:tmpl w:val="D4627508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37A332E6"/>
    <w:multiLevelType w:val="hybridMultilevel"/>
    <w:tmpl w:val="7BBEB5C4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1488B"/>
    <w:multiLevelType w:val="hybridMultilevel"/>
    <w:tmpl w:val="971A4C3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F6181A"/>
    <w:multiLevelType w:val="hybridMultilevel"/>
    <w:tmpl w:val="1AF0D218"/>
    <w:lvl w:ilvl="0" w:tplc="845AFEF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1E3794"/>
    <w:multiLevelType w:val="hybridMultilevel"/>
    <w:tmpl w:val="F1F4E494"/>
    <w:lvl w:ilvl="0" w:tplc="0405000F">
      <w:start w:val="1"/>
      <w:numFmt w:val="lowerLetter"/>
      <w:pStyle w:val="Psmeno1text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AB3577"/>
    <w:multiLevelType w:val="hybridMultilevel"/>
    <w:tmpl w:val="98B00D36"/>
    <w:lvl w:ilvl="0" w:tplc="17CA04D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511676"/>
    <w:multiLevelType w:val="hybridMultilevel"/>
    <w:tmpl w:val="F676B1F4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8" w15:restartNumberingAfterBreak="0">
    <w:nsid w:val="49644E25"/>
    <w:multiLevelType w:val="hybridMultilevel"/>
    <w:tmpl w:val="DF963B66"/>
    <w:lvl w:ilvl="0" w:tplc="04050017">
      <w:start w:val="2"/>
      <w:numFmt w:val="decimal"/>
      <w:lvlText w:val="%1."/>
      <w:lvlJc w:val="left"/>
      <w:pPr>
        <w:ind w:left="64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0" w15:restartNumberingAfterBreak="0">
    <w:nsid w:val="501908D5"/>
    <w:multiLevelType w:val="hybridMultilevel"/>
    <w:tmpl w:val="A470FE44"/>
    <w:lvl w:ilvl="0" w:tplc="04050017">
      <w:start w:val="2"/>
      <w:numFmt w:val="decimal"/>
      <w:lvlText w:val="%1."/>
      <w:lvlJc w:val="left"/>
      <w:pPr>
        <w:ind w:left="64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C833CD"/>
    <w:multiLevelType w:val="hybridMultilevel"/>
    <w:tmpl w:val="F9AAAEFA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2" w15:restartNumberingAfterBreak="0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50" w:hanging="360"/>
      </w:p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4" w15:restartNumberingAfterBreak="0">
    <w:nsid w:val="5A31568C"/>
    <w:multiLevelType w:val="hybridMultilevel"/>
    <w:tmpl w:val="E3CC8458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5" w15:restartNumberingAfterBreak="0">
    <w:nsid w:val="5CB5532F"/>
    <w:multiLevelType w:val="hybridMultilevel"/>
    <w:tmpl w:val="68480BBC"/>
    <w:lvl w:ilvl="0" w:tplc="04050017">
      <w:start w:val="2"/>
      <w:numFmt w:val="decimal"/>
      <w:lvlText w:val="%1."/>
      <w:lvlJc w:val="left"/>
      <w:pPr>
        <w:ind w:left="64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4A3AA5"/>
    <w:multiLevelType w:val="hybridMultilevel"/>
    <w:tmpl w:val="2A36CCC4"/>
    <w:lvl w:ilvl="0" w:tplc="0C546C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AD4B87"/>
    <w:multiLevelType w:val="hybridMultilevel"/>
    <w:tmpl w:val="18F60AA0"/>
    <w:lvl w:ilvl="0" w:tplc="45F402A0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7859E5"/>
    <w:multiLevelType w:val="hybridMultilevel"/>
    <w:tmpl w:val="5440A990"/>
    <w:lvl w:ilvl="0" w:tplc="8B26A45A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7E1FC4"/>
    <w:multiLevelType w:val="hybridMultilevel"/>
    <w:tmpl w:val="B9D838F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5E3B0F"/>
    <w:multiLevelType w:val="hybridMultilevel"/>
    <w:tmpl w:val="E15AF970"/>
    <w:lvl w:ilvl="0" w:tplc="C8562A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292B56"/>
    <w:multiLevelType w:val="hybridMultilevel"/>
    <w:tmpl w:val="6FAEE26E"/>
    <w:lvl w:ilvl="0" w:tplc="0405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34" w15:restartNumberingAfterBreak="0">
    <w:nsid w:val="77D6257F"/>
    <w:multiLevelType w:val="hybridMultilevel"/>
    <w:tmpl w:val="6A2EE49E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5" w15:restartNumberingAfterBreak="0">
    <w:nsid w:val="7F8976CD"/>
    <w:multiLevelType w:val="hybridMultilevel"/>
    <w:tmpl w:val="BAD89A14"/>
    <w:lvl w:ilvl="0" w:tplc="99D4020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7"/>
  </w:num>
  <w:num w:numId="5">
    <w:abstractNumId w:val="32"/>
  </w:num>
  <w:num w:numId="6">
    <w:abstractNumId w:val="30"/>
  </w:num>
  <w:num w:numId="7">
    <w:abstractNumId w:val="28"/>
  </w:num>
  <w:num w:numId="8">
    <w:abstractNumId w:val="13"/>
  </w:num>
  <w:num w:numId="9">
    <w:abstractNumId w:val="2"/>
  </w:num>
  <w:num w:numId="10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0"/>
  </w:num>
  <w:num w:numId="16">
    <w:abstractNumId w:val="6"/>
  </w:num>
  <w:num w:numId="17">
    <w:abstractNumId w:val="26"/>
  </w:num>
  <w:num w:numId="18">
    <w:abstractNumId w:val="8"/>
  </w:num>
  <w:num w:numId="19">
    <w:abstractNumId w:val="10"/>
  </w:num>
  <w:num w:numId="20">
    <w:abstractNumId w:val="11"/>
  </w:num>
  <w:num w:numId="21">
    <w:abstractNumId w:val="29"/>
  </w:num>
  <w:num w:numId="22">
    <w:abstractNumId w:val="17"/>
  </w:num>
  <w:num w:numId="23">
    <w:abstractNumId w:val="19"/>
  </w:num>
  <w:num w:numId="24">
    <w:abstractNumId w:val="31"/>
  </w:num>
  <w:num w:numId="25">
    <w:abstractNumId w:val="7"/>
  </w:num>
  <w:num w:numId="26">
    <w:abstractNumId w:val="34"/>
  </w:num>
  <w:num w:numId="27">
    <w:abstractNumId w:val="3"/>
  </w:num>
  <w:num w:numId="28">
    <w:abstractNumId w:val="4"/>
  </w:num>
  <w:num w:numId="29">
    <w:abstractNumId w:val="16"/>
  </w:num>
  <w:num w:numId="30">
    <w:abstractNumId w:val="15"/>
  </w:num>
  <w:num w:numId="31">
    <w:abstractNumId w:val="9"/>
  </w:num>
  <w:num w:numId="32">
    <w:abstractNumId w:val="18"/>
  </w:num>
  <w:num w:numId="33">
    <w:abstractNumId w:val="24"/>
  </w:num>
  <w:num w:numId="34">
    <w:abstractNumId w:val="21"/>
  </w:num>
  <w:num w:numId="35">
    <w:abstractNumId w:val="33"/>
  </w:num>
  <w:num w:numId="36">
    <w:abstractNumId w:val="5"/>
  </w:num>
  <w:num w:numId="37">
    <w:abstractNumId w:val="20"/>
  </w:num>
  <w:num w:numId="38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hrová Radka, Ing.">
    <w15:presenceInfo w15:providerId="AD" w15:userId="S-1-5-21-57989841-1614895754-725345543-151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88"/>
    <w:rsid w:val="00035115"/>
    <w:rsid w:val="000633CC"/>
    <w:rsid w:val="00070E39"/>
    <w:rsid w:val="000716D7"/>
    <w:rsid w:val="00080681"/>
    <w:rsid w:val="000937EA"/>
    <w:rsid w:val="000B2FC0"/>
    <w:rsid w:val="000B3339"/>
    <w:rsid w:val="000B5442"/>
    <w:rsid w:val="000D72E8"/>
    <w:rsid w:val="00103131"/>
    <w:rsid w:val="00123332"/>
    <w:rsid w:val="00191F67"/>
    <w:rsid w:val="001B709B"/>
    <w:rsid w:val="001F0301"/>
    <w:rsid w:val="001F572B"/>
    <w:rsid w:val="002006FE"/>
    <w:rsid w:val="00224421"/>
    <w:rsid w:val="00274A37"/>
    <w:rsid w:val="002B61A3"/>
    <w:rsid w:val="002E0CB9"/>
    <w:rsid w:val="002E36F2"/>
    <w:rsid w:val="00311424"/>
    <w:rsid w:val="0034674A"/>
    <w:rsid w:val="003A695B"/>
    <w:rsid w:val="0044335A"/>
    <w:rsid w:val="0044362F"/>
    <w:rsid w:val="00467196"/>
    <w:rsid w:val="004714C3"/>
    <w:rsid w:val="00473661"/>
    <w:rsid w:val="00474A6F"/>
    <w:rsid w:val="00480F35"/>
    <w:rsid w:val="004A181A"/>
    <w:rsid w:val="004A51C0"/>
    <w:rsid w:val="005006A5"/>
    <w:rsid w:val="00522985"/>
    <w:rsid w:val="00543BCB"/>
    <w:rsid w:val="00573B7E"/>
    <w:rsid w:val="00590635"/>
    <w:rsid w:val="00590E12"/>
    <w:rsid w:val="005B0258"/>
    <w:rsid w:val="005C68D9"/>
    <w:rsid w:val="005D1573"/>
    <w:rsid w:val="005E532F"/>
    <w:rsid w:val="00600C95"/>
    <w:rsid w:val="00601788"/>
    <w:rsid w:val="0061290A"/>
    <w:rsid w:val="0062269A"/>
    <w:rsid w:val="00643DDF"/>
    <w:rsid w:val="00662535"/>
    <w:rsid w:val="006C5C38"/>
    <w:rsid w:val="006F0169"/>
    <w:rsid w:val="00734318"/>
    <w:rsid w:val="00740764"/>
    <w:rsid w:val="007645AA"/>
    <w:rsid w:val="00812D08"/>
    <w:rsid w:val="00847E76"/>
    <w:rsid w:val="00854093"/>
    <w:rsid w:val="00890172"/>
    <w:rsid w:val="008A521B"/>
    <w:rsid w:val="008A5C15"/>
    <w:rsid w:val="008C248E"/>
    <w:rsid w:val="008C6B90"/>
    <w:rsid w:val="008D7616"/>
    <w:rsid w:val="008E08C8"/>
    <w:rsid w:val="008E294D"/>
    <w:rsid w:val="008E78FE"/>
    <w:rsid w:val="00926AC8"/>
    <w:rsid w:val="00932910"/>
    <w:rsid w:val="00941ECF"/>
    <w:rsid w:val="009738AE"/>
    <w:rsid w:val="009A7764"/>
    <w:rsid w:val="009C68E5"/>
    <w:rsid w:val="009D3DC0"/>
    <w:rsid w:val="00A027D5"/>
    <w:rsid w:val="00A072C7"/>
    <w:rsid w:val="00A15F47"/>
    <w:rsid w:val="00A219E4"/>
    <w:rsid w:val="00A22BE5"/>
    <w:rsid w:val="00A517C3"/>
    <w:rsid w:val="00A651AE"/>
    <w:rsid w:val="00A84FF9"/>
    <w:rsid w:val="00AA1689"/>
    <w:rsid w:val="00AC47A6"/>
    <w:rsid w:val="00AD69E0"/>
    <w:rsid w:val="00AF1A51"/>
    <w:rsid w:val="00AF2232"/>
    <w:rsid w:val="00B34F8A"/>
    <w:rsid w:val="00B80482"/>
    <w:rsid w:val="00BB6FF7"/>
    <w:rsid w:val="00BE18CF"/>
    <w:rsid w:val="00BF6D73"/>
    <w:rsid w:val="00C41AA2"/>
    <w:rsid w:val="00C80BDF"/>
    <w:rsid w:val="00CA0007"/>
    <w:rsid w:val="00CA6DBC"/>
    <w:rsid w:val="00CC3E72"/>
    <w:rsid w:val="00D0306A"/>
    <w:rsid w:val="00D2217C"/>
    <w:rsid w:val="00D237F5"/>
    <w:rsid w:val="00D31833"/>
    <w:rsid w:val="00D42E54"/>
    <w:rsid w:val="00D65A59"/>
    <w:rsid w:val="00DA6B3E"/>
    <w:rsid w:val="00DC4117"/>
    <w:rsid w:val="00E243FA"/>
    <w:rsid w:val="00E43D52"/>
    <w:rsid w:val="00E47391"/>
    <w:rsid w:val="00E60DF7"/>
    <w:rsid w:val="00E832CC"/>
    <w:rsid w:val="00EA0EC2"/>
    <w:rsid w:val="00EB3C61"/>
    <w:rsid w:val="00EC2C4E"/>
    <w:rsid w:val="00ED280D"/>
    <w:rsid w:val="00ED64DE"/>
    <w:rsid w:val="00EE3210"/>
    <w:rsid w:val="00EE3DFF"/>
    <w:rsid w:val="00F001E6"/>
    <w:rsid w:val="00F1279D"/>
    <w:rsid w:val="00F307FE"/>
    <w:rsid w:val="00F359FB"/>
    <w:rsid w:val="00F51F3C"/>
    <w:rsid w:val="00F545CC"/>
    <w:rsid w:val="00F64789"/>
    <w:rsid w:val="00F71029"/>
    <w:rsid w:val="00F904F1"/>
    <w:rsid w:val="00FA3204"/>
    <w:rsid w:val="00FC074E"/>
    <w:rsid w:val="00FC5EC1"/>
    <w:rsid w:val="00FD6A98"/>
    <w:rsid w:val="00FE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220627"/>
  <w15:docId w15:val="{B6079A51-0AA9-47A6-9881-00A5C65AD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0007"/>
    <w:rPr>
      <w:sz w:val="24"/>
      <w:szCs w:val="24"/>
    </w:rPr>
  </w:style>
  <w:style w:type="paragraph" w:styleId="Nadpis1">
    <w:name w:val="heading 1"/>
    <w:basedOn w:val="Normln"/>
    <w:next w:val="Styl2"/>
    <w:link w:val="Nadpis1Char"/>
    <w:qFormat/>
    <w:rsid w:val="001B709B"/>
    <w:pPr>
      <w:keepNext/>
      <w:keepLines/>
      <w:numPr>
        <w:numId w:val="9"/>
      </w:numPr>
      <w:pBdr>
        <w:top w:val="single" w:sz="12" w:space="1" w:color="808080" w:shadow="1"/>
        <w:left w:val="single" w:sz="12" w:space="4" w:color="808080" w:shadow="1"/>
        <w:bottom w:val="single" w:sz="12" w:space="1" w:color="808080" w:shadow="1"/>
        <w:right w:val="single" w:sz="12" w:space="4" w:color="808080" w:shadow="1"/>
      </w:pBdr>
      <w:spacing w:before="480" w:after="120" w:line="276" w:lineRule="auto"/>
      <w:outlineLvl w:val="0"/>
    </w:pPr>
    <w:rPr>
      <w:b/>
      <w:bCs/>
      <w:caps/>
      <w:color w:val="808080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B709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b/>
      <w:sz w:val="28"/>
      <w:szCs w:val="20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Cs w:val="20"/>
    </w:rPr>
  </w:style>
  <w:style w:type="paragraph" w:styleId="Zkladntextodsazen">
    <w:name w:val="Body Text Indent"/>
    <w:basedOn w:val="Normln"/>
    <w:pPr>
      <w:ind w:left="360" w:hanging="360"/>
      <w:jc w:val="both"/>
    </w:pPr>
    <w:rPr>
      <w:rFonts w:ascii="Arial" w:hAnsi="Arial" w:cs="Arial"/>
      <w:i/>
      <w:iCs/>
      <w:sz w:val="22"/>
    </w:rPr>
  </w:style>
  <w:style w:type="character" w:customStyle="1" w:styleId="Nadpis1Char">
    <w:name w:val="Nadpis 1 Char"/>
    <w:link w:val="Nadpis1"/>
    <w:rsid w:val="001B709B"/>
    <w:rPr>
      <w:b/>
      <w:bCs/>
      <w:caps/>
      <w:color w:val="808080"/>
      <w:sz w:val="32"/>
      <w:szCs w:val="32"/>
      <w:lang w:eastAsia="en-US"/>
    </w:rPr>
  </w:style>
  <w:style w:type="paragraph" w:customStyle="1" w:styleId="Styl2">
    <w:name w:val="Styl2"/>
    <w:basedOn w:val="Bezmezer"/>
    <w:link w:val="Styl2Char"/>
    <w:qFormat/>
    <w:rsid w:val="001B709B"/>
    <w:pPr>
      <w:numPr>
        <w:ilvl w:val="2"/>
        <w:numId w:val="9"/>
      </w:numPr>
      <w:spacing w:before="120" w:after="120" w:line="276" w:lineRule="auto"/>
      <w:jc w:val="both"/>
    </w:pPr>
    <w:rPr>
      <w:rFonts w:eastAsia="Calibri"/>
    </w:rPr>
  </w:style>
  <w:style w:type="character" w:customStyle="1" w:styleId="Styl2Char">
    <w:name w:val="Styl2 Char"/>
    <w:link w:val="Styl2"/>
    <w:locked/>
    <w:rsid w:val="001B709B"/>
    <w:rPr>
      <w:rFonts w:eastAsia="Calibri"/>
      <w:sz w:val="24"/>
      <w:szCs w:val="24"/>
    </w:rPr>
  </w:style>
  <w:style w:type="paragraph" w:customStyle="1" w:styleId="Psmena">
    <w:name w:val="Písmena"/>
    <w:qFormat/>
    <w:rsid w:val="001B709B"/>
    <w:pPr>
      <w:numPr>
        <w:ilvl w:val="3"/>
        <w:numId w:val="9"/>
      </w:numPr>
      <w:tabs>
        <w:tab w:val="num" w:pos="2880"/>
      </w:tabs>
      <w:spacing w:line="276" w:lineRule="auto"/>
      <w:ind w:left="2880" w:hanging="360"/>
      <w:jc w:val="both"/>
    </w:pPr>
    <w:rPr>
      <w:bCs/>
      <w:sz w:val="24"/>
      <w:szCs w:val="24"/>
      <w:lang w:eastAsia="en-US"/>
    </w:rPr>
  </w:style>
  <w:style w:type="paragraph" w:customStyle="1" w:styleId="Nadpisrove2">
    <w:name w:val="Nadpis úroveň 2"/>
    <w:basedOn w:val="Nadpis2"/>
    <w:next w:val="Styl2"/>
    <w:qFormat/>
    <w:rsid w:val="001B709B"/>
    <w:pPr>
      <w:numPr>
        <w:ilvl w:val="1"/>
        <w:numId w:val="9"/>
      </w:numPr>
      <w:tabs>
        <w:tab w:val="num" w:pos="360"/>
        <w:tab w:val="num" w:pos="1440"/>
      </w:tabs>
      <w:spacing w:after="120" w:line="276" w:lineRule="auto"/>
      <w:ind w:left="0" w:firstLine="0"/>
      <w:jc w:val="both"/>
    </w:pPr>
    <w:rPr>
      <w:rFonts w:ascii="Times New Roman" w:eastAsia="Calibri" w:hAnsi="Times New Roman"/>
      <w:bCs w:val="0"/>
      <w:i w:val="0"/>
      <w:iCs w:val="0"/>
      <w:smallCaps/>
      <w:color w:val="000000"/>
      <w:sz w:val="24"/>
      <w:szCs w:val="24"/>
      <w:lang w:eastAsia="en-US"/>
    </w:rPr>
  </w:style>
  <w:style w:type="paragraph" w:customStyle="1" w:styleId="Textpsmene">
    <w:name w:val="Text písmene"/>
    <w:basedOn w:val="Normln"/>
    <w:rsid w:val="001B709B"/>
    <w:pPr>
      <w:numPr>
        <w:ilvl w:val="7"/>
        <w:numId w:val="10"/>
      </w:numPr>
      <w:suppressAutoHyphens/>
      <w:jc w:val="both"/>
      <w:outlineLvl w:val="7"/>
    </w:pPr>
    <w:rPr>
      <w:szCs w:val="20"/>
      <w:lang w:eastAsia="ar-SA"/>
    </w:rPr>
  </w:style>
  <w:style w:type="paragraph" w:customStyle="1" w:styleId="Odrazka1">
    <w:name w:val="Odrazka 1"/>
    <w:basedOn w:val="Normln"/>
    <w:qFormat/>
    <w:rsid w:val="001B709B"/>
    <w:pPr>
      <w:numPr>
        <w:numId w:val="10"/>
      </w:numPr>
      <w:spacing w:before="60" w:after="60" w:line="276" w:lineRule="auto"/>
    </w:pPr>
    <w:rPr>
      <w:sz w:val="22"/>
      <w:lang w:val="en-US" w:eastAsia="en-US"/>
    </w:rPr>
  </w:style>
  <w:style w:type="paragraph" w:customStyle="1" w:styleId="Odrazka2">
    <w:name w:val="Odrazka 2"/>
    <w:basedOn w:val="Odrazka1"/>
    <w:qFormat/>
    <w:rsid w:val="001B709B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1B709B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paragraph" w:styleId="Bezmezer">
    <w:name w:val="No Spacing"/>
    <w:uiPriority w:val="1"/>
    <w:qFormat/>
    <w:rsid w:val="001B709B"/>
    <w:rPr>
      <w:sz w:val="24"/>
      <w:szCs w:val="24"/>
    </w:rPr>
  </w:style>
  <w:style w:type="character" w:customStyle="1" w:styleId="Nadpis2Char">
    <w:name w:val="Nadpis 2 Char"/>
    <w:link w:val="Nadpis2"/>
    <w:semiHidden/>
    <w:rsid w:val="001B709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mujodstavec1">
    <w:name w:val="mujodstavec1"/>
    <w:basedOn w:val="Normln"/>
    <w:qFormat/>
    <w:rsid w:val="00E43D52"/>
    <w:pPr>
      <w:spacing w:before="120" w:after="120"/>
      <w:jc w:val="both"/>
    </w:pPr>
    <w:rPr>
      <w:rFonts w:ascii="Arial" w:hAnsi="Arial" w:cs="Arial"/>
      <w:sz w:val="22"/>
      <w:szCs w:val="20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rsid w:val="002006FE"/>
    <w:pPr>
      <w:spacing w:after="200"/>
      <w:ind w:left="720"/>
      <w:contextualSpacing/>
    </w:pPr>
    <w:rPr>
      <w:rFonts w:ascii="Verdana" w:eastAsia="Calibri" w:hAnsi="Verdana"/>
      <w:sz w:val="22"/>
      <w:szCs w:val="22"/>
      <w:lang w:eastAsia="en-US"/>
    </w:rPr>
  </w:style>
  <w:style w:type="paragraph" w:customStyle="1" w:styleId="go">
    <w:name w:val="go"/>
    <w:basedOn w:val="Normln"/>
    <w:rsid w:val="00E243FA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E243FA"/>
    <w:rPr>
      <w:i/>
      <w:iCs/>
    </w:rPr>
  </w:style>
  <w:style w:type="paragraph" w:customStyle="1" w:styleId="mujodstavec">
    <w:name w:val="mujodstavec"/>
    <w:basedOn w:val="Normln"/>
    <w:qFormat/>
    <w:rsid w:val="00EE3210"/>
    <w:pPr>
      <w:spacing w:before="120" w:after="120"/>
      <w:jc w:val="both"/>
    </w:pPr>
    <w:rPr>
      <w:rFonts w:ascii="Arial" w:hAnsi="Arial"/>
      <w:sz w:val="22"/>
      <w:szCs w:val="20"/>
    </w:rPr>
  </w:style>
  <w:style w:type="paragraph" w:styleId="Textkomente">
    <w:name w:val="annotation text"/>
    <w:basedOn w:val="Normln"/>
    <w:link w:val="TextkomenteChar"/>
    <w:rsid w:val="00E832C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832CC"/>
  </w:style>
  <w:style w:type="character" w:styleId="Odkaznakoment">
    <w:name w:val="annotation reference"/>
    <w:rsid w:val="00E832CC"/>
    <w:rPr>
      <w:sz w:val="16"/>
      <w:szCs w:val="16"/>
    </w:rPr>
  </w:style>
  <w:style w:type="paragraph" w:styleId="Textbubliny">
    <w:name w:val="Balloon Text"/>
    <w:basedOn w:val="Normln"/>
    <w:link w:val="TextbublinyChar"/>
    <w:rsid w:val="00E832C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E832CC"/>
    <w:rPr>
      <w:rFonts w:ascii="Segoe UI" w:hAnsi="Segoe UI" w:cs="Segoe UI"/>
      <w:sz w:val="18"/>
      <w:szCs w:val="18"/>
    </w:rPr>
  </w:style>
  <w:style w:type="paragraph" w:customStyle="1" w:styleId="Psmeno1text">
    <w:name w:val="Písmeno1 text"/>
    <w:basedOn w:val="Normln"/>
    <w:rsid w:val="00DC4117"/>
    <w:pPr>
      <w:widowControl w:val="0"/>
      <w:numPr>
        <w:numId w:val="30"/>
      </w:numPr>
      <w:spacing w:after="120"/>
      <w:jc w:val="both"/>
    </w:pPr>
    <w:rPr>
      <w:rFonts w:ascii="Arial" w:hAnsi="Arial"/>
      <w:noProof/>
      <w:szCs w:val="20"/>
    </w:rPr>
  </w:style>
  <w:style w:type="paragraph" w:styleId="Pedmtkomente">
    <w:name w:val="annotation subject"/>
    <w:basedOn w:val="Textkomente"/>
    <w:next w:val="Textkomente"/>
    <w:link w:val="PedmtkomenteChar"/>
    <w:rsid w:val="001233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123332"/>
    <w:rPr>
      <w:b/>
      <w:bCs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sid w:val="008D7616"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8D7616"/>
    <w:pPr>
      <w:snapToGrid w:val="0"/>
      <w:spacing w:line="271" w:lineRule="auto"/>
      <w:jc w:val="both"/>
    </w:pPr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basedOn w:val="Standardnpsmoodstavce"/>
    <w:link w:val="Textpoznpodarou"/>
    <w:uiPriority w:val="99"/>
    <w:rsid w:val="008D7616"/>
    <w:rPr>
      <w:rFonts w:ascii="Arial" w:eastAsiaTheme="minorEastAsia" w:hAnsi="Arial" w:cstheme="minorBidi"/>
      <w:sz w:val="18"/>
      <w:szCs w:val="18"/>
      <w:lang w:val="en-US" w:eastAsia="zh-CN"/>
    </w:rPr>
  </w:style>
  <w:style w:type="character" w:styleId="Hypertextovodkaz">
    <w:name w:val="Hyperlink"/>
    <w:basedOn w:val="Standardnpsmoodstavce"/>
    <w:qFormat/>
    <w:rsid w:val="008D7616"/>
    <w:rPr>
      <w:color w:val="0000FF"/>
      <w:u w:val="single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8D7616"/>
    <w:rPr>
      <w:rFonts w:ascii="Verdana" w:eastAsia="Calibri" w:hAnsi="Verdana"/>
      <w:sz w:val="22"/>
      <w:szCs w:val="22"/>
      <w:lang w:eastAsia="en-US"/>
    </w:rPr>
  </w:style>
  <w:style w:type="paragraph" w:styleId="Podnadpis">
    <w:name w:val="Subtitle"/>
    <w:basedOn w:val="Normln"/>
    <w:link w:val="PodnadpisChar"/>
    <w:qFormat/>
    <w:rsid w:val="008D7616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8D7616"/>
    <w:rPr>
      <w:rFonts w:ascii="Arial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7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D5723-8201-4D51-8165-15EBC60DC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1273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- ČESTNÉ PROHLÁŠENÍ DODAVATELE</vt:lpstr>
    </vt:vector>
  </TitlesOfParts>
  <Company>RTS, a.s.</Company>
  <LinksUpToDate>false</LinksUpToDate>
  <CharactersWithSpaces>8771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- ČESTNÉ PROHLÁŠENÍ DODAVATELE</dc:title>
  <dc:creator>Ing. Petr Vrbka</dc:creator>
  <cp:lastModifiedBy>Mahrová Radka, Ing.</cp:lastModifiedBy>
  <cp:revision>25</cp:revision>
  <cp:lastPrinted>2013-01-17T11:48:00Z</cp:lastPrinted>
  <dcterms:created xsi:type="dcterms:W3CDTF">2020-03-19T15:28:00Z</dcterms:created>
  <dcterms:modified xsi:type="dcterms:W3CDTF">2024-01-08T10:12:00Z</dcterms:modified>
</cp:coreProperties>
</file>